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ЗАЯВЛЕНИЕ: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РЕЙТИНГ: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О:</w:t>
      </w:r>
    </w:p>
    <w:p w:rsidR="00BB1514" w:rsidRPr="00631CF5" w:rsidRDefault="00BB1514" w:rsidP="00BB1514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Объявление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текст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FC6A11">
        <w:rPr>
          <w:rFonts w:ascii="Arial" w:eastAsia="Times New Roman" w:hAnsi="Arial" w:cs="Arial"/>
          <w:b/>
          <w:sz w:val="20"/>
          <w:szCs w:val="20"/>
          <w:lang w:val="hy-AM"/>
        </w:rPr>
        <w:t xml:space="preserve">2024 года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5 </w:t>
      </w:r>
      <w:r xmlns:w="http://schemas.openxmlformats.org/wordprocessingml/2006/main" w:rsidR="003A7AF1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декабря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</w:rPr>
        <w:t xml:space="preserve">число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7913DD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1: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решению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код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="0040529A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LM-THAT-GHTSDB-25/01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Клиент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Туманянский "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марз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Calibri"/>
          <w:b/>
          <w:sz w:val="20"/>
          <w:szCs w:val="20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расположен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улица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здание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объявление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вопрос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фазе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Armenian"/>
          <w:b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ab xmlns:w="http://schemas.openxmlformats.org/wordprocessingml/2006/main"/>
      </w:r>
      <w:bookmarkStart xmlns:w="http://schemas.openxmlformats.org/wordprocessingml/2006/main" w:id="0" w:name="_Hlk23167417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bookmarkEnd xmlns:w="http://schemas.openxmlformats.org/wordprocessingml/2006/main" w:id="0"/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будет предложено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сообщество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экономика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потребности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Левый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Не держит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места жительства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сбор мусора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услуг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договор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договор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 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независимый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иностранный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организация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гражданство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исходя из обстоятельств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правильно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люди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презентабельный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приглашению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xmlns:w="http://schemas.openxmlformats.org/wordprocessingml/2006/main" w:id="1" w:name="_Hlk23167512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достаточно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xmlns:w="http://schemas.openxmlformats.org/wordprocessingml/2006/main" w:id="1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количества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минимум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предпочтение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принципе.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предоставить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бесплатно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электронное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течение.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 получаю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ограничение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 этом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право.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конкурса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Марз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гр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улица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здание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адресу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адресу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документальный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включая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b/>
          <w:sz w:val="20"/>
          <w:szCs w:val="20"/>
          <w:lang w:val="hy-AM"/>
        </w:rPr>
        <w:t xml:space="preserve">12.12. 2024 год в 14:00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 армянского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кроме того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ты можешь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английский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на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русском языке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будет иметь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Марз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Марз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гр </w:t>
      </w:r>
      <w:r xmlns:w="http://schemas.openxmlformats.org/wordprocessingml/2006/main" w:rsidRPr="00631CF5">
        <w:rPr>
          <w:rFonts w:ascii="Cambria Math" w:eastAsia="Times New Roman" w:hAnsi="Cambria Math" w:cs="Cambria Math"/>
          <w:b/>
          <w:sz w:val="20"/>
          <w:szCs w:val="20"/>
          <w:lang w:val="hy-AM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Тумани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</w:rPr>
        <w:t xml:space="preserve">Ани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муниципалитета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административный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здание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адресу </w:t>
      </w:r>
      <w:r xmlns:w="http://schemas.openxmlformats.org/wordprocessingml/2006/main" w:rsidRPr="00BD779A">
        <w:rPr>
          <w:rFonts w:ascii="Arial" w:eastAsia="Times New Roman" w:hAnsi="Arial" w:cs="Arial"/>
          <w:b/>
          <w:sz w:val="20"/>
          <w:szCs w:val="20"/>
          <w:lang w:val="hy-AM"/>
        </w:rPr>
        <w:t xml:space="preserve">12.12. 2024 год в 15:00.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c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Ереван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Мелик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Адамян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деньги 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адрес.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соревнование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чтобы.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Обращение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гонорар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30 000 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тридцать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тысяча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АМД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той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степени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в которой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быть переданным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финансов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Министерства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имени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открыл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казну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"900008000482".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 счет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применять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Секретарь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Жемчуг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Чатинян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     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Телефон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09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3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6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28881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i/>
          <w:sz w:val="20"/>
          <w:szCs w:val="20"/>
          <w:u w:val="single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Электронная почта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почта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sz w:val="20"/>
          <w:szCs w:val="20"/>
          <w:u w:val="single"/>
          <w:lang w:val="af-ZA"/>
        </w:rPr>
        <w:t xml:space="preserve">margarita.chatinyan@yandex.com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Calibri"/>
          <w:b/>
          <w:sz w:val="20"/>
          <w:szCs w:val="20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НАОК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/>
        </w:rPr>
      </w:pPr>
    </w:p>
    <w:p w:rsidR="003D15EB" w:rsidRPr="0040529A" w:rsidRDefault="003D15EB" w:rsidP="00BB1514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i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en-US"/>
        </w:rPr>
        <w:t xml:space="preserve">Подтвержденный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en-US"/>
        </w:rPr>
        <w:t xml:space="preserve">является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"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ЛМ-ТО-ГЦДБ-25/01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en-US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i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b/>
          <w:i/>
          <w:sz w:val="20"/>
          <w:szCs w:val="20"/>
          <w:lang w:val="af-ZA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en-US"/>
        </w:rPr>
        <w:t xml:space="preserve">цитировать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en-US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af-ZA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/>
          <w:sz w:val="20"/>
          <w:szCs w:val="20"/>
          <w:lang w:val="en-US"/>
        </w:rPr>
        <w:t xml:space="preserve">комиссии</w:t>
      </w:r>
    </w:p>
    <w:p w:rsidR="00BB1514" w:rsidRPr="003D15EB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Arial" w:eastAsia="Times New Roman" w:hAnsi="Arial" w:cs="Arial"/>
          <w:i/>
          <w:sz w:val="20"/>
          <w:szCs w:val="20"/>
          <w:u w:val="single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3D15EB">
        <w:rPr>
          <w:rFonts w:ascii="Arial" w:eastAsia="Times New Roman" w:hAnsi="Arial" w:cs="Arial"/>
          <w:i/>
          <w:sz w:val="20"/>
          <w:szCs w:val="20"/>
          <w:u w:val="single"/>
          <w:lang w:val="hy-AM"/>
        </w:rPr>
        <w:t xml:space="preserve">2024 год Решение от 05 декабря N 01</w:t>
      </w: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5968"/>
        </w:tabs>
        <w:spacing w:after="0" w:line="240" w:lineRule="auto"/>
        <w:ind w:right="-7" w:firstLine="56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4"/>
          <w:szCs w:val="24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сообщество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4"/>
          <w:szCs w:val="24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af-ZA"/>
        </w:rPr>
        <w:t xml:space="preserve">АОЦ: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en-US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en-US"/>
        </w:rPr>
        <w:t xml:space="preserve">Р: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en-U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en-US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en-US"/>
        </w:rPr>
        <w:t xml:space="preserve">Э: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en-US"/>
        </w:rPr>
        <w:t xml:space="preserve">Р:</w:t>
      </w: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ПОТРЕБНОСТИ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СООБЩЕСТВА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РЕЗИДЕНЦИЯ: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ЖИЗНЬ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УТИЛИЗАЦИЯ ОТХОДОВ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ПРИОБРЕТЕНИЕ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НАРОЧНО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ОБЪЯВЛЕНО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РЕЙТИНГ: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ВОПРОС:</w:t>
      </w:r>
    </w:p>
    <w:p w:rsidR="00BB1514" w:rsidRPr="00631CF5" w:rsidRDefault="00BB1514" w:rsidP="00BB1514">
      <w:pPr>
        <w:spacing w:after="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i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Дорогой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придумывание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представляя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пожалуйста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мы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подробно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изучать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Сколько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стоит приглашение 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?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на приглашение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несоответствующий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i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lang w:val="en-US"/>
        </w:rPr>
        <w:t xml:space="preserve">отказа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lang w:val="af-ZA"/>
        </w:rPr>
        <w:t xml:space="preserve">​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i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af-ZA"/>
        </w:rPr>
      </w:pPr>
    </w:p>
    <w:p w:rsidR="003D15EB" w:rsidRPr="00BD779A" w:rsidRDefault="003D15EB" w:rsidP="00BB1514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val="af-ZA"/>
        </w:rPr>
      </w:pPr>
    </w:p>
    <w:p w:rsidR="003D15EB" w:rsidRPr="00BD779A" w:rsidRDefault="003D15EB" w:rsidP="00BB1514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СОДЕРЖАНИЕ</w:t>
      </w: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i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ПОТРЕБНОСТИ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СООБЩЕСТВА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РЕЗИДЕНЦИЯ: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ЖИЗНЬ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УТИЛИЗАЦИЯ ОТХОДОВ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ПРИОБРЕТЕНИЕ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НАРОЧНО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РЕЙТИНГ: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ВОПРОС:</w:t>
      </w: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/>
          <w:sz w:val="20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lang w:val="af-ZA"/>
        </w:rPr>
        <w:t xml:space="preserve">I.</w:t>
      </w:r>
      <w:proofErr xmlns:w="http://schemas.openxmlformats.org/wordprocessingml/2006/main" w:type="gramEnd"/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предмет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характеристика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Принять участие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заказать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быть признанным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приглашении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5.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Применение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срок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заявках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взять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7.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щеки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открытие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результаты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краткое содержание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 контракте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положения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объявить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принято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подавать апелляцию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право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II 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РЕЙТИНГ: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ПОДГОТОВИТЬ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ИНСТРУКЦИЯ: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Общие сведения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положения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1-6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добавление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b/>
          <w:sz w:val="20"/>
          <w:szCs w:val="24"/>
          <w:lang w:val="af-ZA"/>
        </w:rPr>
        <w:t xml:space="preserve">LM-THAT-GHTSDB-25/01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держал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заявления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 запросе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быть составленным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законодательство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том числе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 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права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Закон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правительства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2017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году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мая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N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526-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N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решению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одобрено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организации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приказ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Приказ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актов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цель: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АО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" </w:t>
      </w:r>
      <w:r xmlns:w="http://schemas.openxmlformats.org/wordprocessingml/2006/main" w:rsidRPr="003A7AF1">
        <w:rPr>
          <w:rFonts w:ascii="Arial" w:eastAsia="Times New Roman" w:hAnsi="Arial" w:cs="Arial"/>
          <w:b/>
          <w:sz w:val="20"/>
          <w:szCs w:val="24"/>
          <w:lang w:val="af-ZA"/>
        </w:rPr>
        <w:t xml:space="preserve">Коммунальное хозяйство общины Туманян Лорийской области РА"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—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заказчик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заявил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намерение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имея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информировать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лиц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условия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покупки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предмет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проведенный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решать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 том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как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помогать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пока готовлю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люди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независимые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для них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иностранец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организация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гражданство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 обстоятельств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отношений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применяется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право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судах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360" w:lineRule="auto"/>
        <w:ind w:firstLine="567"/>
        <w:jc w:val="both"/>
        <w:rPr>
          <w:rFonts w:ascii="GHEA Grapalat" w:eastAsia="Times New Roman" w:hAnsi="GHEA Grapalat" w:cs="Helvetica"/>
          <w:b/>
          <w:i/>
          <w:color w:val="000000"/>
          <w:sz w:val="21"/>
          <w:szCs w:val="21"/>
          <w:u w:val="single"/>
          <w:shd w:val="clear" w:color="auto" w:fill="FFFFFF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секретаря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адрес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это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Helvetica"/>
          <w:b/>
          <w:i/>
          <w:color w:val="000000"/>
          <w:sz w:val="21"/>
          <w:szCs w:val="21"/>
          <w:u w:val="single"/>
          <w:shd w:val="clear" w:color="auto" w:fill="FFFFFF"/>
          <w:lang w:val="af-ZA"/>
        </w:rPr>
        <w:t xml:space="preserve">margarita.chatinyan@yandex.com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3A7AF1" w:rsidRPr="00FC6A11" w:rsidRDefault="003A7AF1" w:rsidP="00BB1514">
      <w:pPr>
        <w:spacing w:after="0" w:line="240" w:lineRule="auto"/>
        <w:jc w:val="center"/>
        <w:rPr>
          <w:rFonts w:ascii="Arial" w:eastAsia="Times New Roman" w:hAnsi="Arial" w:cs="Arial"/>
          <w:sz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4"/>
          <w:lang w:val="en-US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4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4"/>
          <w:lang w:val="af-ZA"/>
        </w:rPr>
        <w:t xml:space="preserve">I:</w:t>
      </w:r>
      <w:proofErr xmlns:w="http://schemas.openxmlformats.org/wordprocessingml/2006/main" w:type="gramEnd"/>
    </w:p>
    <w:p w:rsidR="00BB1514" w:rsidRPr="00631CF5" w:rsidRDefault="00BB1514" w:rsidP="00BB1514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i/>
          <w:sz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numPr>
          <w:ilvl w:val="0"/>
          <w:numId w:val="3"/>
        </w:num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ПОКУПКА: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ПРЕДМЕТ: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ХАРАКТЕРИСТИКИ</w:t>
      </w:r>
    </w:p>
    <w:p w:rsidR="00BB1514" w:rsidRPr="00631CF5" w:rsidRDefault="00BB1514" w:rsidP="00BB1514">
      <w:pPr>
        <w:spacing w:after="0" w:line="240" w:lineRule="auto"/>
        <w:ind w:left="36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:rsidR="00BB1514" w:rsidRPr="00631CF5" w:rsidRDefault="00BB1514" w:rsidP="00BB1514">
      <w:pPr xmlns:w="http://schemas.openxmlformats.org/wordprocessingml/2006/main">
        <w:keepNext/>
        <w:spacing w:after="0" w:line="240" w:lineRule="auto"/>
        <w:ind w:firstLine="567"/>
        <w:jc w:val="both"/>
        <w:outlineLvl w:val="2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AU"/>
        </w:rPr>
        <w:t xml:space="preserve">1.1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объект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" </w:t>
      </w:r>
      <w:proofErr xmlns:w="http://schemas.openxmlformats.org/wordprocessingml/2006/main" w:type="gramEnd"/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потребности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7913DD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И:</w:t>
      </w:r>
      <w:r xmlns:w="http://schemas.openxmlformats.org/wordprocessingml/2006/main" w:rsidR="007913DD" w:rsidRPr="00631CF5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="007913DD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БЕЗ</w:t>
      </w:r>
      <w:r xmlns:w="http://schemas.openxmlformats.org/wordprocessingml/2006/main" w:rsidR="007913DD" w:rsidRPr="00631CF5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РЕЗИДЕНЦИЯ: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ЖИЗНЬ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Достижение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УТИЛИЗАЦИИ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ОТХОДОВ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впредь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также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сервис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сгруппированы вместе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находятся 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«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1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AU"/>
        </w:rPr>
        <w:t xml:space="preserve">части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: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2043"/>
        <w:gridCol w:w="6777"/>
      </w:tblGrid>
      <w:tr w:rsidR="007913DD" w:rsidRPr="00631CF5" w:rsidTr="00631CF5">
        <w:tc>
          <w:tcPr>
            <w:tcW w:w="1530" w:type="dxa"/>
            <w:vAlign w:val="center"/>
          </w:tcPr>
          <w:p w:rsidR="007913DD" w:rsidRPr="00631CF5" w:rsidRDefault="007913DD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af-ZA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14"/>
                <w:lang w:val="af-ZA"/>
              </w:rPr>
              <w:t xml:space="preserve">Порции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14"/>
                <w:lang w:val="af-ZA"/>
              </w:rPr>
              <w:t xml:space="preserve">цифры</w:t>
            </w:r>
          </w:p>
        </w:tc>
        <w:tc>
          <w:tcPr>
            <w:tcW w:w="2043" w:type="dxa"/>
            <w:vAlign w:val="center"/>
          </w:tcPr>
          <w:p w:rsidR="007913DD" w:rsidRPr="00631CF5" w:rsidRDefault="007913DD" w:rsidP="007913DD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af-ZA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14"/>
                <w:lang w:val="hy-AM"/>
              </w:rPr>
              <w:t xml:space="preserve">покупки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14"/>
                <w:lang w:val="hy-AM"/>
              </w:rPr>
              <w:t xml:space="preserve">цена</w:t>
            </w:r>
          </w:p>
        </w:tc>
        <w:tc>
          <w:tcPr>
            <w:tcW w:w="6777" w:type="dxa"/>
            <w:vAlign w:val="center"/>
          </w:tcPr>
          <w:p w:rsidR="007913DD" w:rsidRPr="00631CF5" w:rsidRDefault="007913DD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af-ZA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af-ZA"/>
              </w:rPr>
              <w:t xml:space="preserve">Доза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af-ZA"/>
              </w:rPr>
              <w:t xml:space="preserve">имя:</w:t>
            </w:r>
          </w:p>
        </w:tc>
      </w:tr>
      <w:tr w:rsidR="007913DD" w:rsidRPr="00631CF5" w:rsidTr="00631CF5">
        <w:tc>
          <w:tcPr>
            <w:tcW w:w="1530" w:type="dxa"/>
            <w:vAlign w:val="center"/>
          </w:tcPr>
          <w:p w:rsidR="007913DD" w:rsidRPr="00631CF5" w:rsidRDefault="007913DD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  <w:lang w:val="af-ZA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0"/>
                <w:lang w:val="af-ZA"/>
              </w:rPr>
              <w:t xml:space="preserve">1:</w:t>
            </w:r>
          </w:p>
        </w:tc>
        <w:tc>
          <w:tcPr>
            <w:tcW w:w="2043" w:type="dxa"/>
            <w:vAlign w:val="center"/>
          </w:tcPr>
          <w:p w:rsidR="007913DD" w:rsidRPr="003D15EB" w:rsidRDefault="003D15EB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3D15EB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2 500 000</w:t>
            </w:r>
          </w:p>
          <w:p w:rsidR="007913DD" w:rsidRPr="00631CF5" w:rsidRDefault="007913DD" w:rsidP="007913D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u w:val="single"/>
                <w:vertAlign w:val="subscript"/>
                <w:lang w:val="af-ZA"/>
              </w:rPr>
            </w:pPr>
          </w:p>
        </w:tc>
        <w:tc>
          <w:tcPr>
            <w:tcW w:w="6777" w:type="dxa"/>
            <w:vAlign w:val="center"/>
          </w:tcPr>
          <w:p w:rsidR="007913DD" w:rsidRPr="00631CF5" w:rsidRDefault="007913DD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СООБЩЕСТВА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МЕСТО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БЕЗ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РЕЗИДЕНЦИЯ: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ЖИЗНЬ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</w:p>
          <w:p w:rsidR="007913DD" w:rsidRPr="00631CF5" w:rsidRDefault="007913DD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u w:val="single"/>
                <w:vertAlign w:val="subscript"/>
                <w:lang w:val="af-ZA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ВАШИНГТОН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УСЛУГИ:</w:t>
            </w:r>
          </w:p>
        </w:tc>
      </w:tr>
    </w:tbl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Услуга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такие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характеристики,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спецификация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техническая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эквивалент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описание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составить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неотделимый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которого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проект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в Приложении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N 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 приглашению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567"/>
        <w:rPr>
          <w:rFonts w:ascii="GHEA Grapalat" w:eastAsia="Times New Roman" w:hAnsi="GHEA Grapalat" w:cs="Sylfaen"/>
          <w:i/>
          <w:sz w:val="20"/>
          <w:szCs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КВАЛИФИКАЦИОННЫЕ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СТАНДАРТЫ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И: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НАХАТМАН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Там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был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Г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 Armenia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2.1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 них нет</w:t>
      </w: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лица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какие?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состоянию 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признанный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банкрот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tabs>
          <w:tab w:val="left" w:pos="720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какие?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состоянию 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контролируемый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дохода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линия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процент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более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пятьдесят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тысяча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драм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превосходящий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просроченный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обязательства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какие?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кому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исполнительный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предшествующий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три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годы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осужден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был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терроризма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финансирование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ребенок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операция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торговля людьми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включая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преступление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преступник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сотрудничество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создать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 этому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участвовать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давать взятку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получить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взятку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взяточничества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посредничество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экономический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против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направленный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преступления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кроме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случаи,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убеждение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удаленный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оплачено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есть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4)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кому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быть представленным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предшествующий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года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доступный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держал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безвозвратный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административный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акт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поле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антиконкурентный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доминирующий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позиция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злоупотреблений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для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5)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какие?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состоянию 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включено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Евразийский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экономический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профсоюз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страны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законодательство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 процессу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списке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6)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какие?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состоянию 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включено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 процессу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списке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котором,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Пункт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5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6-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с подразделами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в списках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быть включенным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отказа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2.2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утверждено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2-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2.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1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заявление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Кроме 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из объявления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 участника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кажется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 участника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быть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востребованным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Принять участие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подлинность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комиссионная 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комиссия 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 условиями 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es-ES"/>
        </w:rPr>
        <w:t xml:space="preserve">2.3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Запрещено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взаимосвязаны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то же самое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человеку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пятьдесят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процент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принадлежащий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лицу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иметь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долю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организации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одновременный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доза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),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 исключением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государства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сообщества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организации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совместно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консорциум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закупки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 процессу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случаев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119-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приказ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точка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значение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коррелирует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они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вождение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или: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предприимчивый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деятельность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или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действовать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согласовано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основе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экономический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интересы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коррелирует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они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действовать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согласовано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экономический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интересы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десять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 процентов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законодательству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 запрещено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возможность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совет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председатель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правления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президента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депутат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совета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исполнительный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директор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заместитель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исполнительный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функции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коллегиальный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председатель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такой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сотрудник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работает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исполнительный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директора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немедленный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учреждение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существенный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эффект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статус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подключен,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если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269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голосовать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праву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во владении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голос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акций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процент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силой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 контракту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возможность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 другому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решения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269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из них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одного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голоса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десять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 процентов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одержимый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 запрещено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возможность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акционеры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акционеры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правильно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напрямую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косвенный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обладать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том числе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продажи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фидуциарные услуги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управление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совместное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контракты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инструкции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транзакций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голос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акций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десять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 процентов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законодательству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 запрещено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возможность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из них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одного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нравиться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обязанности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люди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членов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нравиться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обязанности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человек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они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действовать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согласовано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экономический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интересы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284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точка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смысле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отец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мать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муж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муж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родители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бабушка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дедушка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сестра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брат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дети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сестра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брат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муж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дети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color w:val="FFFFFF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Arial Armenian"/>
          <w:sz w:val="20"/>
          <w:szCs w:val="24"/>
          <w:lang w:val="hy-AM"/>
        </w:rPr>
        <w:t xml:space="preserve">2.4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признанным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35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статье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обеспечивает: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15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процентов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Размер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представлено,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открыть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состоянию на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международный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авторитетный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организаций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(Fitch, Moody's, </w:t>
      </w:r>
      <w:hyperlink xmlns:w="http://schemas.openxmlformats.org/wordprocessingml/2006/main" xmlns:r="http://schemas.openxmlformats.org/officeDocument/2006/relationships" r:id="rId8" w:tgtFrame="_blank" w:history="1">
        <w:r xmlns:w="http://schemas.openxmlformats.org/wordprocessingml/2006/main" w:rsidRPr="00631CF5">
          <w:rPr>
            <w:rFonts w:ascii="GHEA Grapalat" w:eastAsia="Times New Roman" w:hAnsi="GHEA Grapalat" w:cs="Times New Roman"/>
            <w:color w:val="000000"/>
            <w:sz w:val="20"/>
            <w:szCs w:val="20"/>
            <w:lang w:val="hy-AM"/>
          </w:rPr>
          <w:t xml:space="preserve">Standard &amp; Poor's</w:t>
        </w:r>
      </w:hyperlink>
      <w:r xmlns:w="http://schemas.openxmlformats.org/wordprocessingml/2006/main" w:rsidRPr="00631CF5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 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предоставленный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кредитоспособность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рейтинг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меньшей мере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предоставленный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суверен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рейтинг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"/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размеру</w:t>
      </w:r>
      <w:r xmlns:w="http://schemas.openxmlformats.org/wordprocessingml/2006/main" w:rsidRPr="00631CF5">
        <w:rPr>
          <w:rFonts w:ascii="GHEA Grapalat" w:eastAsia="Times New Roman" w:hAnsi="GHEA Grapalat" w:cs="Arial"/>
          <w:color w:val="FFFFFF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реализован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 w:eastAsia="ru-RU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 w:eastAsia="ru-RU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принять участие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порядке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консорциум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Похожий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совместно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боков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одинаковый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отдельно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Применение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присутствует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абзац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несоблюдение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случае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отклоненный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порядку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электронная почта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отдельно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совместно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консорциума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 консорциума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прийти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консорциума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донору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одностороннем порядке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консорциума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члены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применяется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средства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ОБЪЯСНЕНИЕ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ПЕРЕМЕНА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ВЫПОЛНИТЬ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29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словам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 клиента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истечении срока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меньшей мере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предстоящий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 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сделанный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Pr="00631CF5" w:rsidDel="00A3468D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течение.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Опрос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содержание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сайте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procurement.am.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активный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информационный бюллетень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информационный бюллетень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объявления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отделение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объявления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подразделе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упомянуть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сделанный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данные.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Разъяснение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предоставляется,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 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отдел,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нарушением 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также, 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вне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содержание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 кадра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быть уведомлен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разъяснение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не предоставлять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фонды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опрос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во время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истечении срока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меньшей мере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предстоящий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приглашении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изменения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Изменение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три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предоставить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информационном бюллетене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Уникальный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приглашении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изменений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срок годности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предмет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соревнование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дискриминация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исключение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точки зрения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упомянуть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Фамилия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приемлемый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рассматриваться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ними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обусловленный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приглашении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3.5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нужно сделать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посчитал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изменений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 дня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ПРОЦЕДУРА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комиссию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презентабельный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есть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доза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так 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электронная почта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сколько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порции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конец.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подготовки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описал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цитатной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части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подготовить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инструкция.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комиссию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позже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опубликованным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b/>
          <w:sz w:val="20"/>
          <w:szCs w:val="20"/>
          <w:lang w:val="hy-AM"/>
        </w:rPr>
        <w:t xml:space="preserve">12.12. 2024 год в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15:00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Марз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гр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Туманян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муниципалитета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административный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здание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адресу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получает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реестре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Жемчуг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Чатинян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hy-AM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реестре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согласно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квитанция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заказать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реестре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отмечая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число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требованию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ссылка.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истечении срока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реестре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получить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возвращаются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3" w:name="_Hlk9261647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отмечая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адрес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бухгалтерский учет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число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адрес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номер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телефона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(а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заморозок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признанным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размеру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доминирующий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позиция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злоупотреблений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антиконкурентный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отсутствие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4" w:name="_Hlk9261892"/>
      <w:bookmarkEnd xmlns:w="http://schemas.openxmlformats.org/wordprocessingml/2006/main" w:id="3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г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взаимосвязаны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пятьдесят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принадлежащий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одновременный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отсутствие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63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бенефициары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декларация: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Декларация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индивидуальный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предприниматель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физический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участник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абзацу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декларация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 открытия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автоматический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система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 </w:t>
      </w:r>
      <w:r xmlns:w="http://schemas.openxmlformats.org/wordprocessingml/2006/main" w:rsidRPr="00631CF5">
        <w:rPr>
          <w:rFonts w:ascii="Cambria Math" w:eastAsia="Times New Roman" w:hAnsi="Cambria Math" w:cs="Cambria Math"/>
          <w:sz w:val="20"/>
          <w:szCs w:val="20"/>
          <w:lang w:val="hy-AM" w:eastAsia="ru-RU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63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 </w:t>
      </w:r>
      <w:bookmarkEnd xmlns:w="http://schemas.openxmlformats.org/wordprocessingml/2006/main" w:id="4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3)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копия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существование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выполнено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6)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совместно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скопируй,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порядке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консорциум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5" w:name="_Hlk9262052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порядке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консорциум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случае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одновременно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Применение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присутствует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абзац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несоблюдение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отклоненный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вождение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вводится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 время вождения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действовать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имени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bookmarkEnd w:id="5"/>
    <w:p w:rsidR="00BB1514" w:rsidRPr="00631CF5" w:rsidRDefault="00BB1514" w:rsidP="00BB151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ПРИМЕНИТЬСЯ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ЦЕНА: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Рекомендуется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кроме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транспорт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страхование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пошлины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т. 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платежей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затраты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стоимости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Рекомендуется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расчет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запросу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2: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стоимость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стоимость: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предсказуемый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прибыли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сумма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ингредиентов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состоящий из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расчета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виде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значения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компоненты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расчет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разрыв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подробности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сделки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бюджет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eastAsia="ru-RU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eastAsia="ru-RU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eastAsia="ru-RU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разделенный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линией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тип налога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оплаченным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размер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в котором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)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участников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сравнение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точку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расчет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Принять участие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отказа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столбцы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столбец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письмах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доступный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общая сумма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сумму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число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неправильный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упомянуто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предмет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добавленная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стоимость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деньги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копейки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округлый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десятичная: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вниз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десятичный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более: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вверх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число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суммы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 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буквами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избыточный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слова,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оказывается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существовать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№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абзац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оценке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сумма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копейки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3: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стабильный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от участника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требовалось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тип: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документы,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такие как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прибыли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размер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быть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ограниченным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ПРИМЕНИТЬСЯ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ДЕЙСТВИЕ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СРОК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ЗАЯВКИ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ПЕРЕМЕНА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ВЫПОЛНИТЬ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ЗАБРАТЬ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ПРОЦЕДУРА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i/>
          <w:sz w:val="20"/>
          <w:szCs w:val="20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6.1: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согласно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действительный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закону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запечатывание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прием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применение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объявлено.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мнению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4.2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части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указано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срок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может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изменить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взять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приложение.</w:t>
      </w: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ОТКРЫТИЕ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РЕЗУЛЬТАТЫ: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КРАТКОЕ СОДЕРЖАНИЕ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будет сделано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 сессии</w:t>
      </w:r>
      <w:r xmlns:w="http://schemas.openxmlformats.org/wordprocessingml/2006/main" w:rsidRPr="00631CF5" w:rsidDel="00B65C2F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при этом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быть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опубликованным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b/>
          <w:sz w:val="20"/>
          <w:szCs w:val="20"/>
          <w:lang w:val="hy-AM"/>
        </w:rPr>
        <w:t xml:space="preserve">12.12. 2024 год в 15:00.</w:t>
      </w:r>
      <w:bookmarkStart xmlns:w="http://schemas.openxmlformats.org/wordprocessingml/2006/main" w:id="6" w:name="_GoBack"/>
      <w:bookmarkEnd xmlns:w="http://schemas.openxmlformats.org/wordprocessingml/2006/main" w:id="6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президент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сессия: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председатель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объявление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пещере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купить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услуг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номеру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выражается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FC6A11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номеру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выраженный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письменный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пункту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суб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президенту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сессия: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председателю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 перевода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содержащий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конверты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соответствие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открыт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конверт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необходимые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предназначенные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доступность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композиция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действующим условиям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президент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объявление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предложения: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номеру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выразил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письменный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чтобы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порции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семьдесят 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 превышать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включая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десять 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что?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превзойти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случае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пятнадцать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во время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достаточно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соответствие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ставки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противоположный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недостаточный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отклоненный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отсутствующий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непоследовательный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8.3: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достаточно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количества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минимум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моему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предпочтение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принципе.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котором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последовательно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места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 принятии решения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сравнение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5.2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точку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расчет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непоследовательность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между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валюты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затем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сравнению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AMD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обменному курсу.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подрядчика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коллег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запрещенный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кроме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когда?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оцениваться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мой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минимум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равенства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удовлетворяющий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предусмотренное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пункт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абзацу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15-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часть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точка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проведенный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привести 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снижение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изменению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руководить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одновременно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</w:p>
    <w:p w:rsidR="00BB1514" w:rsidRPr="00631CF5" w:rsidDel="00992C40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случаи.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8.6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Комитет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достаточно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коллег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объявление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последовательно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места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Рекомендуется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минимум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равенства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удовлетворяющий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купить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услуг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15-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часть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последовательно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места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решать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снижение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удовлетворяющий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руководить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одновременный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переговоры,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сотрудников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соответственно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власть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имея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представители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),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противоположный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приостановленный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достаточно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то же 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снижение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вокруг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одновременный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вождение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дикий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руководить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раньше,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отправленным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второй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позже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партнер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данный момент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конец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обзор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данный момент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этому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цены,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определена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последовательно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места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,</w:t>
      </w:r>
    </w:p>
    <w:p w:rsidR="00BB1514" w:rsidRPr="00631CF5" w:rsidRDefault="00BB1514" w:rsidP="00BB1514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ф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данный момент,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этому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низкий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объявить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 условии,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Пломбируемый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обязанности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превосходящий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размеру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запланированным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на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запланированным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пятнадцать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сроки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расширение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упал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периоду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Настоящее 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абзац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шестьдесят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 w:rsidDel="004830A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данный момент,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этому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превосходить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минимум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равный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статьи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точка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никто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кроме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подраздела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ж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абзацу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дело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8.7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Спрос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формы заявок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немедленно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нравиться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участнику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невозможности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немедленно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предоставил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включено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документы,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которым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знакомство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на месте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сфотографироваться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возвращаться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секретарю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препятствовать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нормальный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 деятельности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8.8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реализован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привести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bookmarkStart xmlns:w="http://schemas.openxmlformats.org/wordprocessingml/2006/main" w:id="7" w:name="_Hlk9262487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bookmarkEnd xmlns:w="http://schemas.openxmlformats.org/wordprocessingml/2006/main" w:id="7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затем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приостановка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сессия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одинаковый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информирует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мой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предлагая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приостановка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конец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аргументированный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67-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орден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точка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дохода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комитета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проверить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статьи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точку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удовлетворить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Подлинность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присутствует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абзац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комитет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презентабельный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 меньшей мере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содержать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наименование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участников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плательщика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бухгалтерский учет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число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быть представленным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месяц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года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записанным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дохода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дальше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отправленным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уведомлению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прикрепил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отсканирован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версия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отправленным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деталь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описываемый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переправы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исправление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Удовлетворение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Противоположное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недостаточный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отклоненный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занятый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записанным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дохода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результате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исправлено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заземление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документа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распечатанная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сканированная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копия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работе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оказывается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закрывать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родству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родственниками мужа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родитель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супруг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ребенок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брат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сестра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т.д.)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муж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родитель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ребенок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брат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сестра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доступный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условие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отношению 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интересы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столкновение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самонеприятие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отчеты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процедуры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с открытия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от оценки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делается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Протокол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законодательству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чтобы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: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деталь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описываемый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несоответствия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ними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обусловленный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Основы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члены.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 конца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поздно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печатная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сканированная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версия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3.5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части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 обсуждения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сводный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лист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, 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содержит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адреса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относительно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информационный бюллетень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представил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происходит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примечания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оценщик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комиссия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заявки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члены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подписано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интересы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столкновение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отсутствие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объявлений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из оригиналов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печатные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сканированные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версии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Информационный бюллетень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члены,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работ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приглашенный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 сессиях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подписание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суб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заявления,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подписать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статьи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основы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прийти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данные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актуальны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основаниям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отправка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уполномоченный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тело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bookmarkStart xmlns:w="http://schemas.openxmlformats.org/wordprocessingml/2006/main" w:id="8" w:name="_Hlk9262748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инициация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 процессу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списке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включать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Процедура </w:t>
      </w:r>
      <w:bookmarkEnd xmlns:w="http://schemas.openxmlformats.org/wordprocessingml/2006/main" w:id="8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котором,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квалифицироваться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 реальности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сроки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предоставление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обстоятельство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предпринятый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обязательство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нарушение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8.13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Или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?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6-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число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Оренка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статьи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5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6-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частям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списках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быть включенным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отказа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6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пункты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части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доставлен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встречу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секретарю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?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почту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отправить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подтверждать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обстоятельство: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приглашении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 почтового отделения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почту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представители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сессиях.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представители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протоколы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копии,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предоставил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заказчик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уведомления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отправляют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на почту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 почтового отделения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приглашении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упомянуто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секретаря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почту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быть отправленным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Информация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электронная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обмен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отправка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информации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документов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оригинальный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из документа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печатная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сканированная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версия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17:00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8.18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не подписывать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отказываться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из закона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быть лишенным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по решению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признанный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занятый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Участник: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 w:eastAsia="x-none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8.12–8.19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части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с точками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x-none"/>
        </w:rPr>
        <w:t xml:space="preserve">по заявлению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n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оправдание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материалы.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Комитет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проверить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аутентификация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 использованием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чиновник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 источников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полученный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получение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компетентный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Вывод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Аналогично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отправленным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местный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самоуправление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вывод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подлинности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проверять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квалифицироваться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реальности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довольно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тревожно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отклоненный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есть</w:t>
      </w:r>
      <w:proofErr xmlns:w="http://schemas.openxmlformats.org/wordprocessingml/2006/main" w:type="gramEnd"/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8.20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приглашенным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сессия.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t xml:space="preserve">8. </w:t>
      </w:r>
      <w:r xmlns:w="http://schemas.openxmlformats.org/wordprocessingml/2006/main" w:rsidRPr="00631CF5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позже 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, чем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первый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Договор: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содержит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краткое содержание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оценка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выбор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заземление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причин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относительно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8:22 утра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Бездействие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донору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возникновение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i/>
          <w:sz w:val="20"/>
          <w:szCs w:val="20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Бездействие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Бездействие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применимый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нет,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чей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контракт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 корма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решение.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истечение срока 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ничего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является.</w:t>
      </w: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 xml:space="preserve">9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ПЕЧАТЬ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 xml:space="preserve">9 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работодателе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письменно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документ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очками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четыре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презентация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проект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котором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раньше,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очками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второй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9.3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моему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проект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секретарь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метод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получения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затем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- 10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рабочих дней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донору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затем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лишенный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закона.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авансовый платеж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запланированным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рабочих дней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донору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письмо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приходится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донору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документооборот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система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подлежит подтверждению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возникновению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одобрению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компаньон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очками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конец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могу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дизайн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изменения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привести 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предмет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характеристики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измениться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 том числе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увеличению.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pacing w:val="-8"/>
          <w:sz w:val="20"/>
          <w:szCs w:val="20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xmlns:w="http://schemas.openxmlformats.org/wordprocessingml/2006/main" w:rsidRPr="00631CF5">
        <w:rPr>
          <w:rFonts w:ascii="Arial" w:eastAsia="Times New Roman" w:hAnsi="Arial" w:cs="Arial"/>
          <w:b/>
          <w:iCs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Cs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СТРАХОВАНИЕ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10.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обеспечивает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 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авансовый платеж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15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рабочих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дней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во время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обеспечивает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обеспечивает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10.2: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4"/>
          <w:lang w:val="en-US"/>
        </w:rPr>
        <w:t xml:space="preserve">Квалификация: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4"/>
          <w:lang w:val="en-US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4"/>
          <w:lang w:val="en-US"/>
        </w:rPr>
        <w:t xml:space="preserve">размер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4"/>
          <w:lang w:val="en-US"/>
        </w:rPr>
        <w:t xml:space="preserve">равный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4"/>
          <w:lang w:val="en-US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hy-AM"/>
        </w:rPr>
        <w:t xml:space="preserve">пятнадцать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hy-AM"/>
        </w:rPr>
        <w:t xml:space="preserve">Процент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страдания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4 </w:t>
      </w:r>
      <w:r xmlns:w="http://schemas.openxmlformats.org/wordprocessingml/2006/main" w:rsidRPr="00631CF5">
        <w:rPr>
          <w:rFonts w:ascii="Cambria Math" w:eastAsia="Times New Roman" w:hAnsi="Cambria Math" w:cs="Cambria Math"/>
          <w:b/>
          <w:color w:val="000000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наличные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виде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действительный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по меньшей мере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от клиента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быть принятым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hy-AM"/>
        </w:rPr>
        <w:t xml:space="preserve">20-е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4"/>
          <w:lang w:val="af-ZA"/>
        </w:rPr>
        <w:t xml:space="preserve">включая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организованный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порциями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одного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порции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затем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представлять на рассмотрение: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доза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отдельно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обеспечивает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порции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Наличные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казначействе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уполномоченный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имени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900008000698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Казначейство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счет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ведущему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возвращаются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клиента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день поступления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во время</w:t>
      </w:r>
    </w:p>
    <w:p w:rsidR="00BB1514" w:rsidRPr="00631CF5" w:rsidRDefault="00BB1514" w:rsidP="00BB1514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этап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 момента поступления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уменьшенный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этап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рассчитанный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пропорции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Гарантия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4.1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соответствии 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с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вернулся,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которое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приводит 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решению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10.3.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размер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составить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af-ZA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af-ZA"/>
        </w:rPr>
        <w:t xml:space="preserve">10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процентов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от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цены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заявление: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страдания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5.1)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наличные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b/>
          <w:color w:val="000000"/>
          <w:sz w:val="20"/>
          <w:szCs w:val="20"/>
          <w:lang w:val="hy-AM"/>
        </w:rPr>
        <w:t xml:space="preserve">виде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организованный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порциями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одного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порции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затем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представлять на рассмотрение: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отдельно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обеспечивает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порции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отношению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действительный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меньшей мере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определяемый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90-е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включая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возвращаются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предпринятый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случае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истечь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следующие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рабочих дней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во время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Наличные: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форма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Центральный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казначействе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уполномоченный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имени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900008000664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Казначейство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счет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10.4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организованный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15-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6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возникновение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данный момент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значит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положения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утверждение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страдание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наличные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виде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возникновение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данный момент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превосходить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составляют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25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миллионов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АМД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позже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слишком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значит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положения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выделенные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частично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гарантии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наличные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деньги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?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заявление: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наличные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виде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i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10,5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порциями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организованный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потерпеть неудачу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доза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положения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оплаченный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доза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рассчитанный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размеру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НЕ УСТАНОВЛЕНО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ОБЪЯВЛЯТЬ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части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данным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объявляя,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если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из приложений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условиям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пауза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существовать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требование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сообщества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потребности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организованный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полностью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частичный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быть 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сообщество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Совет старейшин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на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поданный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будучи запечатанным.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Аналогично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11,2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будет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течением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времени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работодатель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заявление 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отмеченный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будет объявлено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оправдание.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18"/>
          <w:szCs w:val="18"/>
          <w:u w:val="single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ПОДКЛЮЧЕНО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)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ПРАВО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ПРОЦЕДУРА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подавать апелляцию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работодателя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комиссии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действия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бездействие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кажется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обследование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отношения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административный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отношение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регулируется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Республики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гражданское право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отношения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регулятор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законодательству.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соответствии 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раньше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подавать апелляцию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донору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действия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бездействие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bookmarkStart xmlns:w="http://schemas.openxmlformats.org/wordprocessingml/2006/main" w:id="9" w:name="_Hlk9264573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финансов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министра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2018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года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декабря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N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600-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N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заказу</w:t>
      </w:r>
    </w:p>
    <w:bookmarkEnd w:id="9"/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судебный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подавать апелляцию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работодатель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действия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бездействие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тогда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?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8.28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части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течение периода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предмет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характеристики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требования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?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крайний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срок действия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написано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подписано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включая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фамилия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подтверждающий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копировать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адрес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2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работодателю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адрес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3)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предмет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4)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спор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предмет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требование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 самом деле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основания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доказательства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6)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существование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заземление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копировать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котором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размер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30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тысяч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драм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оплаченный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бюджет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уполномоченный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имени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открыт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900008000482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Казначейство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счет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7)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номер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счета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которого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удовлетворенным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переданным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плата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8)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другое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информация.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Республика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0010,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Адрес: ул.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Мелик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Адамян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Ереван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распечатанная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сканированная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вкладка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адресу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секретариат@minfin.am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 почту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отправить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Calibri"/>
          <w:sz w:val="20"/>
          <w:szCs w:val="20"/>
          <w:lang w:val="af-ZA"/>
        </w:rPr>
        <w:t xml:space="preserve"> 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Апелляция о 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том числе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частичный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удовлетворенным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держал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опубликованным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рассмотрен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уполномоченный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 телу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существование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сертификатор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копия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счет,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переданным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возвратный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сумма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L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разрешено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тело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точку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копия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передача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оплаченный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лицу,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которое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представляет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банковское дело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счет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передавать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12.8 </w:t>
      </w:r>
      <w:bookmarkStart xmlns:w="http://schemas.openxmlformats.org/wordprocessingml/2006/main" w:id="10" w:name="_Hlk9264773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удовлетворение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 статье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требования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информирует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ему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срок: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недостатки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устранить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Написание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выйти из системы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печатная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сканированная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версия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отправка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адресу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  <w:bookmarkEnd xmlns:w="http://schemas.openxmlformats.org/wordprocessingml/2006/main" w:id="10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котором,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приглашение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пункт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2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подпунктом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удовлетворить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требования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исправленный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12:9</w:t>
      </w:r>
      <w:bookmarkStart xmlns:w="http://schemas.openxmlformats.org/wordprocessingml/2006/main" w:id="11" w:name="_Hlk9264833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Обращение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разбирательство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анонс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информационном бюллетене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котором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отмеченный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приглашенный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 сессиях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онлайн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следовать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онлайн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ссылка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разбирательство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дефекты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устранение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пункту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истечь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недостатки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устранен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представленным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случай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предоставлено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со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дня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разбирательство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принятым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позиция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как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требуется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запросу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прикрепление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копия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наличие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клиента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позиция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просил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мне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распечатанном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сканированном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виде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 почту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отправленным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точку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нравиться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включая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во время</w:t>
      </w:r>
    </w:p>
    <w:bookmarkEnd w:id="11"/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держал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такой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в соответствии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процедурой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которого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работодатель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вовлеченный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приглашенный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 сессиях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взгляды.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держал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разбирательство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принятым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поздно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двадцать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календарь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во время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Отмечено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продлен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даже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десять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Это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аргументированный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средний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средний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информационном бюллетене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юридически обязательный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исключено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включая: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частичный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суда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правильно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имеет</w:t>
      </w:r>
      <w:r xmlns:w="http://schemas.openxmlformats.org/wordprocessingml/2006/main" w:rsidRPr="00631CF5" w:rsidDel="00B90C4B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клиента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действий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следующее: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запретить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принимать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обязать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принимать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том числе: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несуществующий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объявить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процедура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 исключением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неверный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признать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делает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участнику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 процессу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списке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включать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3)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бухгалтерский учет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реализует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контроль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удовлетворенным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вызвано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оправданный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повреждать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компенсация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для</w:t>
      </w:r>
    </w:p>
    <w:p w:rsidR="00BB1514" w:rsidRPr="00631CF5" w:rsidRDefault="00BB1514" w:rsidP="00BB1514">
      <w:pPr xmlns:w="http://schemas.openxmlformats.org/wordprocessingml/2006/main"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1"/>
          <w:szCs w:val="21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открыть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общественный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bookmarkStart xmlns:w="http://schemas.openxmlformats.org/wordprocessingml/2006/main" w:id="12" w:name="_Hlk9265079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записывается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держал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опубликовано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Информационный бюллетень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Запись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невозможности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расшифровано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онлайн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транслировать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Интернете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bookmarkEnd w:id="12"/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 w:rsidDel="00714C96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чей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интересы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нарушенным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нарушенным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служил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действий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результате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 процедуре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представляя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похожий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согласно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апелляции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 участвует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лишенный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похожий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из закона.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бюллетене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указано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дата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входить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пишу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публиковать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заинтересованный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конкретно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запрос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ущерб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носить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работодателя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комиссии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бездействия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результате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судебный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ущерб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компенсация.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12.19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автоматически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приостановка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процесс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Статья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9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быть опубликованным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протест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 результатами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войти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51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статьи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делает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приостановка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удалить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закона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статьи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лидеры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исполнительный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лидер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отчеты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общественный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защита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национальный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безопасность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интересы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продолжать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решению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приостановка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удалено,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донору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представлено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оправдания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согласно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общественный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защита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национальный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безопасность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интересы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исходя из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необходимо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продолжать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Процесс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присутствует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точка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кто?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экзаменатор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бюллетене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день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​</w:t>
      </w: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4"/>
          <w:lang w:val="es-ES"/>
        </w:rPr>
      </w:pP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es-ES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II:</w:t>
      </w:r>
    </w:p>
    <w:p w:rsidR="00BB1514" w:rsidRPr="00631CF5" w:rsidRDefault="00BB1514" w:rsidP="00BB1514">
      <w:pPr xmlns:w="http://schemas.openxmlformats.org/wordprocessingml/2006/main"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Р: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С:</w:t>
      </w:r>
    </w:p>
    <w:p w:rsidR="00BB1514" w:rsidRPr="00631CF5" w:rsidRDefault="00BB1514" w:rsidP="00BB1514">
      <w:pPr xmlns:w="http://schemas.openxmlformats.org/wordprocessingml/2006/main"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С: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Ш: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М: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Р: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Ц: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М: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Ю: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Т: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П: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Т: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Р: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Т: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Э: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Л: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lang w:val="es-ES"/>
        </w:rPr>
        <w:t xml:space="preserve">И:</w:t>
      </w: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ОБЩАЯ ИНФОРМАЦИЯ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ПОЛОЖЕНИЯ: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инструкция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помогать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коллеги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пока готовлюсь.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Целесообразность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 инструкции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форм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разные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разные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способами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сохраняя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действительные условия.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Приложения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с армянского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языка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кроме того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ты можешь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английский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на русском языке.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ТЕКУЩИЙ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ПРИЛОЖЕНИЕ</w:t>
      </w:r>
    </w:p>
    <w:p w:rsidR="00BB1514" w:rsidRPr="00631CF5" w:rsidRDefault="00BB1514" w:rsidP="00BB1514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партнер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прикрепил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информация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подтвержденный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2.1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заявление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заявление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согласно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h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добавлен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к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N 1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копия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существование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данные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быть выполнено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сустав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контракт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участвует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 порядке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консорциум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14:00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xmlns:w="http://schemas.openxmlformats.org/wordprocessingml/2006/main" w:id="2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2,5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N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2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Цены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стоимость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стоимость: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предсказуемый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прибыли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af-ZA"/>
        </w:rPr>
        <w:t xml:space="preserve">сумма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631CF5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ингредиентов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состоящий из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расчета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форма.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Значение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компоненты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расчет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разрыв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подробности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вводится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ЗАЯВЛЕНИЕ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ПОДГОТОВИТЬ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ПРОЦЕДУРА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</w:rPr>
        <w:t xml:space="preserve">чтобы.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Принять участие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предложения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 ним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относящийся 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помещать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котором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склеивание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Ведущий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включено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готовятся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кроме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3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-го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предоставил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документы,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к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которым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из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них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из оригинала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скопирован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вариант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="00631CF5" w:rsidRPr="00631CF5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2 / </w:t>
      </w:r>
      <w:r xmlns:w="http://schemas.openxmlformats.org/wordprocessingml/2006/main" w:rsidR="00631CF5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два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пример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копий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документов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пакетов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соответственно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пишутся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есть ли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заявлении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слова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оригинал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копия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инклюзивный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оригинальный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вместо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нотариальный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аутентифицированный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</w:rPr>
        <w:t xml:space="preserve">примеры.</w:t>
      </w:r>
      <w:proofErr xmlns:w="http://schemas.openxmlformats.org/wordprocessingml/2006/main" w:type="gramEnd"/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намерен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составленный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подписание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Лицо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агент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если 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агент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заявке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власть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сдержанный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документ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инструкции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сделать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 языке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отмеченный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заказчика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место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адрес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код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3) 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Не открывать.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слова 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сессия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имя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местонахождение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номер телефона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пункты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инструкции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несоответствующий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комиссия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открытие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 идентичности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возвращаться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ведущему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284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s-ES" w:eastAsia="ru-RU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№ 1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 w:eastAsia="x-none"/>
        </w:rPr>
        <w:t xml:space="preserve">"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 w:eastAsia="x-none"/>
        </w:rPr>
        <w:t xml:space="preserve">LM-THAT-GHTSDB-25/01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 w:eastAsia="x-none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es-ES" w:eastAsia="x-none"/>
        </w:rPr>
        <w:t xml:space="preserve">*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es-ES" w:eastAsia="x-none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s-ES" w:eastAsia="x-none"/>
        </w:rPr>
        <w:t xml:space="preserve">с кодом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s-ES" w:eastAsia="x-none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es-ES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s-ES" w:eastAsia="x-none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0"/>
          <w:lang w:val="es-ES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s-ES" w:eastAsia="x-none"/>
        </w:rPr>
        <w:t xml:space="preserve">приглашения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s-ES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*</w:t>
      </w:r>
    </w:p>
    <w:p w:rsidR="00BB1514" w:rsidRPr="00631CF5" w:rsidRDefault="00BB1514" w:rsidP="00BB1514">
      <w:pPr xmlns:w="http://schemas.openxmlformats.org/wordprocessingml/2006/main"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опроса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  </w:t>
      </w: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отчеты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желание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участвовать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 кодом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«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LM-THAT-GHTSDB-25/01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».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заявил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    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порция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порции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приглашения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номер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дозы 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ов 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)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приложение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отчеты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житель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страна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из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плательщика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бухгалтерский учет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число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u w:val="single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плательщика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бухгалтерский учет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число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адрес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почты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адрес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адрес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является: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------------------------------------------------ ---- -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en-US"/>
        </w:rPr>
        <w:t xml:space="preserve">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6"/>
          <w:szCs w:val="16"/>
          <w:lang w:val="hy-AM"/>
        </w:rPr>
        <w:t xml:space="preserve">активность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6"/>
          <w:szCs w:val="16"/>
          <w:lang w:val="hy-AM"/>
        </w:rPr>
        <w:t xml:space="preserve">адрес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номер телефона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является: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------------------------------------------------ ---- -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en-US"/>
        </w:rPr>
        <w:t xml:space="preserve">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6"/>
          <w:szCs w:val="16"/>
          <w:lang w:val="hy-AM"/>
        </w:rPr>
        <w:t xml:space="preserve">телефон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6"/>
          <w:szCs w:val="16"/>
          <w:lang w:val="hy-AM"/>
        </w:rPr>
        <w:t xml:space="preserve">число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объявление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это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что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i/>
          <w:sz w:val="16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удовлетворение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LM-THAT-GHTSDB-25/01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предпринимать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признанным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течение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срока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отправьте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footnoteReference xmlns:w="http://schemas.openxmlformats.org/wordprocessingml/2006/main" w:id="3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Arial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hy-AM"/>
        </w:rPr>
        <w:t xml:space="preserve">2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LM-THAT-GHTSDB-25/01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на опрос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в кадре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Sylfaen"/>
          <w:lang w:val="es-ES"/>
        </w:rPr>
        <w:t xml:space="preserve">  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слабый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отдал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слабый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дать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доминирующий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позиция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злоупотреблять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антиконкурентный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соглашение</w:t>
      </w:r>
    </w:p>
    <w:p w:rsidR="00BB1514" w:rsidRPr="00631CF5" w:rsidRDefault="00BB1514" w:rsidP="00BB1514">
      <w:pPr xmlns:w="http://schemas.openxmlformats.org/wordprocessingml/2006/main"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отсутствующий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определенный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взаимосвязаны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)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            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учредил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пятьдесят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процент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чтобы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принадлежащий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иметь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долю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организации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одновременный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участие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дело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720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так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</w:t>
      </w:r>
      <w:r xmlns:w="http://schemas.openxmlformats.org/wordprocessingml/2006/main" w:rsidRPr="00631CF5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настоящий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бенефициары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касательно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содержащий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веб-сайт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связь: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hy-AM"/>
        </w:rPr>
        <w:t xml:space="preserve">-------------------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-------------------- ---- </w:t>
      </w:r>
      <w:r xmlns:w="http://schemas.openxmlformats.org/wordprocessingml/2006/main" w:rsidRPr="00631CF5">
        <w:rPr>
          <w:rFonts w:ascii="GHEA Grapalat" w:eastAsia="Times New Roman" w:hAnsi="GHEA Grapalat" w:cs="Arial"/>
          <w:sz w:val="18"/>
          <w:szCs w:val="18"/>
          <w:lang w:val="hy-AM"/>
        </w:rPr>
        <w:t xml:space="preserve">* *</w:t>
      </w:r>
      <w:r xmlns:w="http://schemas.openxmlformats.org/wordprocessingml/2006/main" w:rsidRPr="00631CF5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BB1514" w:rsidRPr="00631CF5" w:rsidRDefault="00BB1514" w:rsidP="00BB1514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Принять участие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лидера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 xml:space="preserve">имя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 xml:space="preserve">местоимение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подпись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Т.</w:t>
      </w:r>
      <w:r xmlns:w="http://schemas.openxmlformats.org/wordprocessingml/2006/main" w:rsidRPr="00631CF5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4"/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</w:pP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  <w:t xml:space="preserve">2</w:t>
      </w:r>
    </w:p>
    <w:p w:rsidR="00BB1514" w:rsidRPr="00631CF5" w:rsidRDefault="003A7AF1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</w:pPr>
      <w:r xmlns:w="http://schemas.openxmlformats.org/wordprocessingml/2006/main">
        <w:rPr>
          <w:rFonts w:ascii="Arial" w:eastAsia="Times New Roman" w:hAnsi="Arial" w:cs="Arial"/>
          <w:b/>
          <w:i/>
          <w:color w:val="000000"/>
          <w:sz w:val="20"/>
          <w:szCs w:val="27"/>
          <w:lang w:val="hy-AM" w:eastAsia="x-none"/>
        </w:rPr>
        <w:t xml:space="preserve">LM-THAT-GHTSDB-25/01</w:t>
      </w:r>
      <w:r xmlns:w="http://schemas.openxmlformats.org/wordprocessingml/2006/main" w:rsidR="00BB1514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hy-AM" w:eastAsia="x-none"/>
        </w:rPr>
        <w:t xml:space="preserve"> </w:t>
      </w:r>
      <w:r xmlns:w="http://schemas.openxmlformats.org/wordprocessingml/2006/main" w:rsidR="00BB1514" w:rsidRPr="00631CF5"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="00BB1514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с кодом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приглашения</w:t>
      </w: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BB1514" w:rsidRPr="00631CF5" w:rsidRDefault="00BB1514" w:rsidP="00BB1514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Ю: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Р: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Дж: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Р: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К:</w:t>
      </w:r>
    </w:p>
    <w:p w:rsidR="00BB1514" w:rsidRPr="00631CF5" w:rsidRDefault="00BB1514" w:rsidP="00BB1514">
      <w:pPr>
        <w:spacing w:after="0" w:line="240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Изучение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LM-THAT-GHTSDB-25/01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приглашение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кажется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проект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​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xmlns:w="http://schemas.openxmlformats.org/wordprocessingml/2006/main" w:id="14" w:name="_Hlk23147299"/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bookmarkEnd w:id="14"/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ниже упомянуто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общий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s-ES"/>
        </w:rPr>
        <w:t xml:space="preserve">с ценами </w:t>
      </w:r>
      <w:r xmlns:w="http://schemas.openxmlformats.org/wordprocessingml/2006/main" w:rsidRPr="00631CF5">
        <w:rPr>
          <w:rFonts w:ascii="GHEA Grapalat" w:eastAsia="Times New Roman" w:hAnsi="GHEA Grapalat" w:cs="Arial"/>
          <w:sz w:val="20"/>
          <w:szCs w:val="20"/>
          <w:lang w:val="es-ES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s-ES"/>
        </w:rPr>
        <w:t xml:space="preserve">АМД</w:t>
      </w: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3387"/>
        <w:gridCol w:w="2410"/>
        <w:gridCol w:w="1656"/>
        <w:gridCol w:w="1433"/>
      </w:tblGrid>
      <w:tr w:rsidR="00BB1514" w:rsidRPr="00FC6A11" w:rsidTr="007913DD">
        <w:trPr>
          <w:cantSplit/>
          <w:trHeight w:val="916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Чапа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-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отделы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цифры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Услуга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имя: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Ценить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sz w:val="16"/>
                <w:szCs w:val="18"/>
                <w:lang w:val="es-ES"/>
              </w:rPr>
              <w:t xml:space="preserve">стоимость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sz w:val="16"/>
                <w:szCs w:val="18"/>
                <w:lang w:val="es-ES"/>
              </w:rPr>
              <w:t xml:space="preserve">предсказуемый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sz w:val="16"/>
                <w:szCs w:val="18"/>
                <w:lang w:val="es-ES"/>
              </w:rPr>
              <w:t xml:space="preserve">прибыли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sz w:val="16"/>
                <w:szCs w:val="18"/>
                <w:lang w:val="es-ES"/>
              </w:rPr>
              <w:t xml:space="preserve">итого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es-ES"/>
              </w:rPr>
              <w:t xml:space="preserve">)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НДС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**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Общий: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цена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</w:tr>
      <w:tr w:rsidR="00BB1514" w:rsidRPr="00631CF5" w:rsidTr="007913DD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  <w:t xml:space="preserve">1: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  <w:t xml:space="preserve">2: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  <w:t xml:space="preserve">3: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  <w:t xml:space="preserve">4: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lang w:val="es-ES"/>
              </w:rPr>
              <w:t xml:space="preserve">5=3+4</w:t>
            </w:r>
          </w:p>
        </w:tc>
      </w:tr>
      <w:tr w:rsidR="00BB1514" w:rsidRPr="00FC6A11" w:rsidTr="007913DD">
        <w:trPr>
          <w:trHeight w:val="2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 xml:space="preserve">1: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СООБЩЕСТВА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МЕСТО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s-E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s-ES"/>
              </w:rPr>
              <w:t xml:space="preserve">БЕЗ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СТРАНЫ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ПРОЖИВАНИЯ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ЖИЗНЬ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ВАШИНГТОН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en-US"/>
              </w:rPr>
              <w:t xml:space="preserve">УСЛУГИ: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720"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руководителя 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фамилия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подпись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Т.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5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i/>
          <w:sz w:val="20"/>
          <w:szCs w:val="20"/>
          <w:lang w:val="hy-AM" w:eastAsia="x-none"/>
        </w:rPr>
      </w:pP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i/>
          <w:sz w:val="20"/>
          <w:szCs w:val="20"/>
          <w:lang w:val="hy-AM" w:eastAsia="x-none"/>
        </w:rPr>
      </w:pP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i/>
          <w:sz w:val="20"/>
          <w:szCs w:val="20"/>
          <w:lang w:val="hy-AM" w:eastAsia="x-none"/>
        </w:rPr>
      </w:pP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i/>
          <w:sz w:val="20"/>
          <w:szCs w:val="20"/>
          <w:lang w:val="es-ES" w:eastAsia="ru-RU"/>
        </w:rPr>
      </w:pPr>
    </w:p>
    <w:p w:rsidR="003A7AF1" w:rsidRPr="00631CF5" w:rsidRDefault="00BB1514" w:rsidP="003A7AF1">
      <w:pPr xmlns:w="http://schemas.openxmlformats.org/wordprocessingml/2006/main">
        <w:spacing w:after="0" w:line="240" w:lineRule="auto"/>
        <w:ind w:firstLine="567"/>
        <w:jc w:val="right"/>
        <w:rPr>
          <w:rFonts w:ascii="Arial" w:eastAsia="Times New Roman" w:hAnsi="Arial" w:cs="Arial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es-ES" w:eastAsia="ru-RU"/>
        </w:rPr>
        <w:br xmlns:w="http://schemas.openxmlformats.org/wordprocessingml/2006/main" w:type="page"/>
      </w:r>
      <w:r xmlns:w="http://schemas.openxmlformats.org/wordprocessingml/2006/main" w:rsidR="003A7AF1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lastRenderedPageBreak xmlns:w="http://schemas.openxmlformats.org/wordprocessingml/2006/main"/>
      </w:r>
      <w:r xmlns:w="http://schemas.openxmlformats.org/wordprocessingml/2006/main" w:rsidR="003A7AF1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  <w:t xml:space="preserve">4.2</w:t>
      </w:r>
    </w:p>
    <w:p w:rsidR="00BB1514" w:rsidRPr="00631CF5" w:rsidRDefault="003A7AF1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</w:pPr>
      <w:r xmlns:w="http://schemas.openxmlformats.org/wordprocessingml/2006/main">
        <w:rPr>
          <w:rFonts w:ascii="Arial" w:eastAsia="Times New Roman" w:hAnsi="Arial" w:cs="Arial"/>
          <w:b/>
          <w:i/>
          <w:color w:val="000000"/>
          <w:sz w:val="20"/>
          <w:szCs w:val="27"/>
          <w:lang w:val="hy-AM" w:eastAsia="x-none"/>
        </w:rPr>
        <w:t xml:space="preserve">LM-THAT-GHTSDB-25/01</w:t>
      </w:r>
      <w:r xmlns:w="http://schemas.openxmlformats.org/wordprocessingml/2006/main" w:rsidR="00BB1514" w:rsidRPr="00631CF5"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  <w:t xml:space="preserve">  </w:t>
      </w:r>
      <w:r xmlns:w="http://schemas.openxmlformats.org/wordprocessingml/2006/main" w:rsidR="00BB1514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с кодом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Arial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приглашения</w:t>
      </w: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СТРАДАНИЯ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О: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b/>
          <w:sz w:val="18"/>
          <w:szCs w:val="18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18"/>
          <w:szCs w:val="18"/>
          <w:lang w:val="hy-AM"/>
        </w:rPr>
        <w:t xml:space="preserve">предоставлять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)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Ереван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лет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**</w:t>
      </w: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лицо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директор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паспорт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данные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устава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определение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следующее: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согласие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H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предмет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        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7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участвует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en-US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организатор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"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LM-THAT-GHTSDB-25/01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 процедуре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Участник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 печатью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предоставляет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​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форма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заявки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согласен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презентабельный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путем подписания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письма-требования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безвозвратно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подписав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условия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поле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чего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зарядка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обслуживающее лицо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получено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уже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быть помещенным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подпись: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целью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письму-требованию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 счета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заряжать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набор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позвонить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деньгами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законность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действительность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представительство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предоставить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действий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потерпеть неудачу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случае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если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приводит 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решение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оригиналами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банк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информирование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цифровой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подписью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такими перевозчиками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, как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из них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распродано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бумага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опциями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25"/>
        </w:num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документы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Регистрация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вызванный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риски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 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изношенный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ущерб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отрицательный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последствия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носить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нарушать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факты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случае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когда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счет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удовлетворить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письмо с требованием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затем: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два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рабочих дня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информировать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Заказчику: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виде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Задача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Банк: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от представления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тогда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из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банка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независимо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причины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десять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 платить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неплатеж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передача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АКРА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Кредит: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Отчетность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ЗАО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Фото: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бюро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).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Другой: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условия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2.1: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безвозвратный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входить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проверка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 того момента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быть принятым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двадцатый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включительно.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представляю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слабый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отдал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договорной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нарушение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?</w:t>
      </w:r>
    </w:p>
    <w:p w:rsidR="00BB1514" w:rsidRPr="00631CF5" w:rsidDel="00A1321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подписано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компетентный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возник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рука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 приносить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судебный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чтобы.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адрес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действительные условия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имя: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адрес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в компанию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сопровождающий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имя: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месяц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год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GHEA Grapalat"/>
          <w:i/>
          <w:sz w:val="18"/>
          <w:szCs w:val="18"/>
          <w:lang w:val="hy-AM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16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i/>
          <w:sz w:val="16"/>
          <w:szCs w:val="16"/>
          <w:lang w:val="hy-AM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необходимо завершить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16"/>
          <w:lang w:val="hy-AM"/>
        </w:rPr>
        <w:t xml:space="preserve">публикация</w:t>
      </w: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</w:pPr>
      <w:r w:rsidRPr="00631CF5"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ТРЕБОВАНИЕ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i/>
                <w:sz w:val="20"/>
                <w:szCs w:val="20"/>
                <w:lang w:val="en-US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Число: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Компания 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``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«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РА»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af-ZA"/>
              </w:rPr>
              <w:t xml:space="preserve">ЗАМОЛЧИ!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af-ZA"/>
              </w:rPr>
              <w:t xml:space="preserve">ОБЛАСТЬ: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af-ZA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af-ZA"/>
              </w:rPr>
              <w:t xml:space="preserve">СООБЩЕСТВО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hy-AM"/>
              </w:rPr>
              <w:t xml:space="preserve">В: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hy-AM"/>
              </w:rPr>
              <w:t xml:space="preserve">ПОЛЕЗНОСТЬ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hy-AM"/>
              </w:rPr>
              <w:t xml:space="preserve">ЭКОНОМИКА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»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hy-AM"/>
              </w:rPr>
              <w:t xml:space="preserve">ХАК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 xml:space="preserve">-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Я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бенефициара 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номер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примечание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N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 </w:t>
            </w: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платежа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  <w:t xml:space="preserve">квалификация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  <w:t xml:space="preserve">обеспечить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Документы: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включая: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ним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цифры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чей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 основе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происходит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Наречие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страниц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страница: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: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/____________________/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BB1514" w:rsidRPr="00FC6A11" w:rsidTr="007913DD">
        <w:trPr>
          <w:trHeight w:val="20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24.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Исполнение: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</w:tbl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Оплата: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письмо-требование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быть завершенным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i/>
          <w:sz w:val="16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спроса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обязательный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действительные 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наполнение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заказ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i/>
          <w:sz w:val="16"/>
          <w:szCs w:val="24"/>
          <w:lang w:val="hy-AM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Оплата: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спроса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обязательный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действительные 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наполнение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гид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&lt;&lt;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заявка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документ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Отмечено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поле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/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действительности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Действительное условие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наполнение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Срок действия: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дополнительный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сторона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плательщик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5:00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завершенный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день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лица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чье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 счета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Будет добавлено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фамилия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есть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Упоминается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необходимости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Заполнение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наименование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)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банковское дело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из которой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ограниченный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получателя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Следует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отметить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процессе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название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банковский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казначейский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переданным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 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заряженный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условии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Принял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сумма: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шопинг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квалификация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обеспечение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"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денег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зарядка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,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которым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 основе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письмо-требование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подарок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покупки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процедуры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соответствии с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Del="0010680B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​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который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иметь в виду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подписание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согласие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прилагательное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 заявке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рядом 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предоставлены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банк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Если: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базы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затем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на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котором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тогда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подписав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подписывают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подарок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подписывают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запечатанным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письмо-требование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письмо-требование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филиалу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филиалу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отмеченный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сотрудника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штамп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настоящим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5.1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 w:eastAsia="x-none"/>
        </w:rPr>
        <w:t xml:space="preserve">"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 w:eastAsia="x-none"/>
        </w:rPr>
        <w:t xml:space="preserve">LM-THAT-GHTSDB-25/01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 w:eastAsia="x-none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код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приглашения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18"/>
          <w:szCs w:val="18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СТРАДАНИЯ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О: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b/>
          <w:sz w:val="18"/>
          <w:szCs w:val="18"/>
          <w:lang w:val="hy-AM"/>
        </w:rPr>
        <w:t xml:space="preserve">договор: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18"/>
          <w:szCs w:val="18"/>
          <w:lang w:val="hy-AM"/>
        </w:rPr>
        <w:t xml:space="preserve">предоставлять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)</w:t>
      </w: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Ереван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лет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**</w:t>
      </w: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лицо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директор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паспорт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данные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которые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устава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определение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следующее: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согласие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предмет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     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участвует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u w:val="single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u w:val="single"/>
          <w:lang w:val="hy-AM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u w:val="single"/>
          <w:lang w:val="hy-AM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u w:val="single"/>
          <w:lang w:val="af-ZA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организован под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кодом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«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/>
        </w:rPr>
        <w:t xml:space="preserve">LM-THAT-GHTSDB-25/01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»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 процедуре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обеспечивает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форма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заявки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согласен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презентабельный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путем подписания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письма-требования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безвозвратно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подписав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условия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поле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завершенный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чего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зарядка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обслуживающее лицо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получено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уже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быть помещенным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подпись: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целью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письму-требованию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 счета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заряжать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заказ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набор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позвонить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деньгами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законность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действительность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представительство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предоставить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действий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потерпеть неудачу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оригиналами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банк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информирование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цифровой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 подписью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такими перевозчиками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, как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из них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распродано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бумага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с опциями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представлять на рассмотрение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документы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Регистрация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вызванный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риски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 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изношенный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ущерб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отрицательный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последствия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носить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нарушать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факты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случае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когда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счет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удовлетворить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письмо с требованием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затем: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два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рабочих дня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нуждаться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информировать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Заказчику: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виде</w:t>
      </w:r>
    </w:p>
    <w:p w:rsidR="00BB1514" w:rsidRPr="00631CF5" w:rsidRDefault="00BB1514" w:rsidP="00BB1514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Задача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Банк: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от представления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тогда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из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банка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независимо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причины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десять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 платить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неплатеж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информация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передача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АКРА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Кредит: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Отчетность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ЗАО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Фото: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бюро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).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720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Другое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условия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безвозвратный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входить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проверка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того момента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быть запечатанным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быть предприняты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двадцатый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включая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представляю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слабый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отдал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договорной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нарушение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?</w:t>
      </w:r>
    </w:p>
    <w:p w:rsidR="00BB1514" w:rsidRPr="00631CF5" w:rsidDel="00A1321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подписано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компетентный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возник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рука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не приносить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судебный</w:t>
      </w:r>
      <w:r xmlns:w="http://schemas.openxmlformats.org/wordprocessingml/2006/main" w:rsidRPr="00631CF5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чтобы.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Компания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адрес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действительные условия </w:t>
      </w:r>
      <w:r xmlns:w="http://schemas.openxmlformats.org/wordprocessingml/2006/main" w:rsidRPr="00631CF5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631CF5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адрес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в компанию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сопровождающий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банковское дело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номер счета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налог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плательщика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бухгалтерский учет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число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631CF5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подпись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Т: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месяц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год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i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hy-AM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необходимо завершить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комиссии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секретаря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hy-AM"/>
        </w:rPr>
        <w:t xml:space="preserve">публикация</w:t>
      </w: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i/>
          <w:sz w:val="16"/>
          <w:szCs w:val="16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i/>
          <w:sz w:val="16"/>
          <w:szCs w:val="16"/>
          <w:lang w:val="hy-AM"/>
        </w:rPr>
      </w:pPr>
    </w:p>
    <w:p w:rsidR="00BB1514" w:rsidRPr="00631CF5" w:rsidRDefault="00BB1514" w:rsidP="00BB1514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</w:pPr>
      <w:r w:rsidRPr="00631CF5">
        <w:rPr>
          <w:rFonts w:ascii="GHEA Grapalat" w:eastAsia="Times New Roman" w:hAnsi="GHEA Grapalat" w:cs="Times New Roman"/>
          <w:b/>
          <w:sz w:val="20"/>
          <w:szCs w:val="20"/>
          <w:lang w:val="hy-AM" w:eastAsia="x-none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ТРЕБОВАНИЕ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i/>
                <w:sz w:val="20"/>
                <w:szCs w:val="20"/>
                <w:lang w:val="en-US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Число: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Компания 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``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«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af-ZA"/>
              </w:rPr>
              <w:t xml:space="preserve">РА»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ЗАМОЛЧИ!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ОБЛАСТЬ: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СООБЩЕСТВО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В: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ПОЛЕЗНОСТЬ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ЭКОНОМИКА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af-ZA"/>
              </w:rPr>
              <w:t xml:space="preserve">»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АОЦ: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бенефициара 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номер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примечание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N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).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 </w:t>
            </w: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платежа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hy-AM"/>
              </w:rPr>
              <w:t xml:space="preserve">договор: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  <w:t xml:space="preserve">обеспечить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Cs/>
                <w:i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Cs/>
                <w:i/>
                <w:sz w:val="20"/>
                <w:szCs w:val="20"/>
              </w:rPr>
              <w:t xml:space="preserve">)</w:t>
            </w: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Документы: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включая: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ним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цифры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gramStart"/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proofErr xmlns:w="http://schemas.openxmlformats.org/wordprocessingml/2006/main" w:type="gramEnd"/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чей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 основе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происходит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плата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Наречие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страниц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страница: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: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BB1514" w:rsidRPr="00631CF5" w:rsidTr="007913DD">
        <w:trPr>
          <w:trHeight w:val="20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/____________________/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BB1514" w:rsidRPr="00631CF5" w:rsidRDefault="00BB1514" w:rsidP="00BB1514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BB1514" w:rsidRPr="00FC6A11" w:rsidTr="007913DD">
        <w:trPr>
          <w:trHeight w:val="20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24.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Исполнение: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631CF5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</w:tbl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i/>
          <w:sz w:val="16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Оплата: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письмо с требованием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быть завершенным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по приглашению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i/>
          <w:sz w:val="16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спроса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обязательный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действительные 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наполнение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6"/>
          <w:szCs w:val="24"/>
          <w:lang w:val="hy-AM"/>
        </w:rPr>
        <w:t xml:space="preserve">заказ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i/>
          <w:sz w:val="16"/>
          <w:szCs w:val="24"/>
          <w:lang w:val="hy-AM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6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Оплата: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спроса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обязательный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действительные 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наполнение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lang w:val="hy-AM"/>
        </w:rPr>
        <w:t xml:space="preserve">гид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&lt;&lt;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заявка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документ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Отмечено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поле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/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действительности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Действительное условие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наполнение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требование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Срок действия: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дополнительный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сторона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плательщик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5:00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завершенный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день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лица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чье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 счета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Будет добавлено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фамилия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есть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Упоминается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необходимости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Заполнение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наименование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)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банковское дело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из которой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ограниченный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получателя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Следует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отметить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процессе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название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банковский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казначейский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переданным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 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заряженный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условии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Принял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сумма: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цифрах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словами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шопинг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обеспечение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"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денег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зарядка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,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которым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 основе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подарок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покупки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процедуры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соответствии с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Del="0010680B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​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который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иметь в виду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подписание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согласие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прилагательное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 заявке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рядом 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предоставлены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банк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Если: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базы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затем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на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котором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тогда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подписав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соглашаться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подписывают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</w:t>
            </w:r>
          </w:p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подарок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BB1514" w:rsidRPr="00631CF5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подписывают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запечатанным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банк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филиалу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филиалу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отмеченный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сотрудника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штамп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BB1514" w:rsidRPr="00FC6A11" w:rsidTr="007913D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настоящим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>
        <w:spacing w:after="0" w:line="24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6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 w:eastAsia="x-none"/>
        </w:rPr>
        <w:t xml:space="preserve">" </w:t>
      </w:r>
      <w:r xmlns:w="http://schemas.openxmlformats.org/wordprocessingml/2006/main" w:rsidR="003A7AF1">
        <w:rPr>
          <w:rFonts w:ascii="Arial" w:eastAsia="Times New Roman" w:hAnsi="Arial" w:cs="Arial"/>
          <w:b/>
          <w:i/>
          <w:color w:val="000000"/>
          <w:sz w:val="20"/>
          <w:szCs w:val="27"/>
          <w:lang w:val="hy-AM" w:eastAsia="x-none"/>
        </w:rPr>
        <w:t xml:space="preserve">LM-THAT-GHTSDB-25/01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i/>
          <w:color w:val="000000"/>
          <w:sz w:val="20"/>
          <w:szCs w:val="27"/>
          <w:lang w:val="af-ZA" w:eastAsia="x-none"/>
        </w:rPr>
        <w:t xml:space="preserve">"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код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цитировать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расследования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0"/>
          <w:lang w:val="hy-AM" w:eastAsia="x-none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0"/>
          <w:lang w:val="hy-AM" w:eastAsia="x-none"/>
        </w:rPr>
        <w:t xml:space="preserve">приглашения</w:t>
      </w:r>
    </w:p>
    <w:p w:rsidR="00BB1514" w:rsidRPr="00631CF5" w:rsidRDefault="00BB1514" w:rsidP="00BB1514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-142" w:firstLine="142"/>
        <w:jc w:val="center"/>
        <w:rPr>
          <w:rFonts w:ascii="GHEA Grapalat" w:eastAsia="Times New Roman" w:hAnsi="GHEA Grapalat" w:cs="Times Armenian"/>
          <w:b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ЗАМОЛЧИ!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af-ZA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ПОЛЕЗНОСТЬ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ЭКОНОМИКА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ХАК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ПОТРЕБНОСТИ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ДЛЯ: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СООБЩЕСТВА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МЕСТО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РЕЗИДЕНЦИЯ: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ЖИЗНЬ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ВАШИНГТОН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УСЛУГ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СОСТОЯНИЕ: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ПОКУПКА: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b/>
          <w:szCs w:val="24"/>
          <w:lang w:val="hy-AM"/>
        </w:rPr>
        <w:t xml:space="preserve">ДОГОВОР: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Н: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</w:p>
    <w:p w:rsidR="00BB1514" w:rsidRPr="00631CF5" w:rsidRDefault="00BB1514" w:rsidP="00BB1514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область: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сообщество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"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ANAC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0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pt-BR"/>
        </w:rPr>
        <w:t xml:space="preserve">лицо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pt-BR"/>
        </w:rPr>
        <w:t xml:space="preserve"> </w:t>
      </w:r>
      <w:r xmlns:w="http://schemas.openxmlformats.org/wordprocessingml/2006/main" w:rsidR="003A7AF1">
        <w:rPr>
          <w:rFonts w:ascii="Arial" w:eastAsia="Times New Roman" w:hAnsi="Arial" w:cs="Arial"/>
          <w:sz w:val="20"/>
          <w:szCs w:val="20"/>
          <w:lang w:val="hy-AM"/>
        </w:rPr>
        <w:t xml:space="preserve">директора г-на Ма Кочаряна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pt-BR"/>
        </w:rPr>
        <w:t xml:space="preserve">,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4"/>
          <w:szCs w:val="24"/>
          <w:lang w:val="hy-AM"/>
        </w:rPr>
        <w:t xml:space="preserve">НАОК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устава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далее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------------------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n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лицо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директор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------------------------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который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--------------------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устава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далее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следующего: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о.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i/>
          <w:sz w:val="20"/>
          <w:szCs w:val="24"/>
          <w:lang w:val="hy-AM" w:eastAsia="zh-CN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  <w:t xml:space="preserve">1. </w:t>
      </w:r>
      <w:r xmlns:w="http://schemas.openxmlformats.org/wordprocessingml/2006/main" w:rsidRPr="00631CF5">
        <w:rPr>
          <w:rFonts w:ascii="Arial" w:eastAsia="Times New Roman" w:hAnsi="Arial" w:cs="Arial"/>
          <w:b/>
          <w:smallCaps/>
          <w:sz w:val="20"/>
          <w:szCs w:val="24"/>
          <w:lang w:val="hy-AM"/>
        </w:rPr>
        <w:t xml:space="preserve">О контракте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mallCaps/>
          <w:sz w:val="20"/>
          <w:szCs w:val="24"/>
          <w:lang w:val="hy-AM"/>
        </w:rPr>
        <w:t xml:space="preserve">предмет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назначение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?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взяв на себя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сообщество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Левый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Не держит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места жительства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семья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сбор мусора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неотделима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договора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–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N 1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описание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расписания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1.2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служил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Приложением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N 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договору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описание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расписанию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 сроками.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  <w:t xml:space="preserve">2. </w:t>
      </w:r>
      <w:r xmlns:w="http://schemas.openxmlformats.org/wordprocessingml/2006/main" w:rsidRPr="00631CF5">
        <w:rPr>
          <w:rFonts w:ascii="Arial" w:eastAsia="Times New Roman" w:hAnsi="Arial" w:cs="Arial"/>
          <w:b/>
          <w:smallCaps/>
          <w:sz w:val="20"/>
          <w:szCs w:val="24"/>
          <w:lang w:val="hy-AM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mallCaps/>
          <w:sz w:val="20"/>
          <w:szCs w:val="24"/>
          <w:lang w:val="hy-AM"/>
        </w:rPr>
        <w:t xml:space="preserve">ПРАВА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mallCaps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mallCaps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mallCaps/>
          <w:sz w:val="20"/>
          <w:szCs w:val="24"/>
          <w:lang w:val="hy-AM"/>
        </w:rPr>
        <w:t xml:space="preserve">ОБЯЗАННОСТИ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время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проверить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качество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вмешаться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деятельности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обслуженным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Приложении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договору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описание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расписанию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принимать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усмотрению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обслуживанием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замена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срок: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исполнителя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п.5.2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как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5.3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выполнения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исполнителя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п.5.2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существенно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существенный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считается,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если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(а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служил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Приложением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договору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2.2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2.2.1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Обсудить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принимать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описание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расписанию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результат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дефекты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обнаружить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случаях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сообщить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Исполнителю.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2.2.2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деньги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2.3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имеет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клиента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деньги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2.4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2.4.1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Приложением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N 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Соглашению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контролем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активный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законодательству.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2.4.2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пунктами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ликвидация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банкротство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процесс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начать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заранее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Клиенту.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3.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СНЯТИЕ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ПРИЕМ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ПРОЦЕДУРА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Предусмотрено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подписав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фиксируется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двусторонний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документ: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отмечая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документа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композиция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инклюзивный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подписан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сервисом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фиксация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документ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3.1)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экземпляра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3).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подписывают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условиям.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Противоположный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результаты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подписывают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вопрос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регулирование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предприятие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нравиться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ситуации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означает.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включая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5:00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пример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принимать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аргументированный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отказ.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п.3.3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отказ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обдуманный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п.3.3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надпись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статуе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4.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ЦЕНА: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4.1.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______ (____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18"/>
          <w:u w:val="single"/>
          <w:lang w:val="hy-AM"/>
        </w:rPr>
        <w:t xml:space="preserve">буквы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_____________________________ 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АМД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том числе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НДС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17 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6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9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расходы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налоги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пошлины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сборы.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стабильный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имеет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добавить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уменьшить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перед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AMD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безналичный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наличный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вычислительный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счет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передавать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Денежный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передача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передача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плановый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N 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размеру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амины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делается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числа месяца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помесячно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расписанию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значит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рабочих дней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 время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позже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чем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года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декабря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.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5.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ОТВЕТСТВЕННОСТЬ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обслуживание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Приложении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Соглашению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согласно спецификации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исполнителя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заряженный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пункте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0,5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суммы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десятичная дробь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процент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размере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20</w:t>
      </w:r>
      <w:r xmlns:w="http://schemas.openxmlformats.org/wordprocessingml/2006/main" w:rsidRPr="00631CF5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7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доставить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быть принятым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случае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исполнителя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просроченный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заряженный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наказание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подача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учетом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доставлено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0,05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цены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сотые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размеру.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5.4.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Пункты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компенсировать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услуга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п.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просроченный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учетом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неоплаченный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0,05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суммы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сотые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процента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размеру.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незапланированный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потерпеть неудачу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законодательству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Сторонам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выпускать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договорной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выступления.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6.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НЕПОБЕДИМЫЙ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ЭФФЕКТ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ФОРС-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МАЖОРНЫЕ ОБСТОЯТЕЛЬСТВА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)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полностью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потерпеть неудачу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избавление от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от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ответственности,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непреодолимый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влияние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результате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чего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 герметизации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были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предсказывать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предотвратить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ситуации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землетрясение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наводнение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пожар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война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военные действия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ситуация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объявление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политический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волнения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забастовки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общение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работы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прекращение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тела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действия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т. д.,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невозможный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делает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эффект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продолжается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3 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месяца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больше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заранее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осведомленный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сохранение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сторона.</w:t>
      </w:r>
    </w:p>
    <w:p w:rsidR="00BB1514" w:rsidRPr="00631CF5" w:rsidRDefault="00BB1514" w:rsidP="00BB1514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7.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ДРУГОЕ: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hy-AM"/>
        </w:rPr>
        <w:t xml:space="preserve">УСЛОВИЯ: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входить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того момента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предпринятый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живой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объеме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остановить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 из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против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 счетом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печатью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человек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без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должник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когда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контроль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контроль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жалобы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процессе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, пока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уплотнение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ЛОЖЬ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документы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информация: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признать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законодательству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основы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приходящий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одностороннем порядке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нарушения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известный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шопинг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законодательство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встретился 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запечатывать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котором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открыть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левый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выгода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риск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должен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компенсировать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грехом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объёме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которого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решено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является.</w:t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7.4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экзамен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судах.</w:t>
      </w:r>
    </w:p>
    <w:p w:rsidR="00BB1514" w:rsidRPr="00631CF5" w:rsidRDefault="00BB1514" w:rsidP="00BB1514">
      <w:pPr xmlns:w="http://schemas.openxmlformats.org/wordprocessingml/2006/main"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дополнения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выполненный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взаимный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будет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неотделимый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часть.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Запрещенный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факториал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рядом 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годы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такой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меняет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это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приводит 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купленным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объемы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рука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принесенным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единица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искусственный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перемен.</w:t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независимо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факторов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влиянию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определение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правительство.</w:t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7.6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Если 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кем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проведено ?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через</w:t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1)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агент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дефолта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для</w:t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 течение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агент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 письменной форме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информирует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предоставление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агентство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копия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этого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существование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человек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данные: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изменение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нужно сделать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 даты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работающий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дня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 течение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 xml:space="preserve">22 :</w:t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7.7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Если 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реализуется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деятельность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консорциум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запечатывать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через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затем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участники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утомительный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вместе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совместно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 котором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из консорциума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от консорциума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вне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прийти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 одностороннем порядке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консорциума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члены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применяется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запланировано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означает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 xml:space="preserve">23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xmlns:w="http://schemas.openxmlformats.org/wordprocessingml/2006/main" w:id="8"/>
      </w:r>
    </w:p>
    <w:p w:rsidR="00BB1514" w:rsidRPr="00631CF5" w:rsidRDefault="00BB1514" w:rsidP="00BB1514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7.8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Сервис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служить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продлен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Срок действия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рекомендаций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доступность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приблизительно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ушел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использования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требование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и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позже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изначально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услуг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по истечении срока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не менее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5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календарных дней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перед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в котором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служить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быть продлен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30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календарных дней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днем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более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чем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по контракту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термин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pt-BR"/>
        </w:rPr>
        <w:t xml:space="preserve">есть</w:t>
      </w:r>
    </w:p>
    <w:p w:rsidR="00BB1514" w:rsidRPr="00631CF5" w:rsidRDefault="00BB1514" w:rsidP="00BB1514">
      <w:pPr xmlns:w="http://schemas.openxmlformats.org/wordprocessingml/2006/main"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7.9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условия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Исполнительный: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Клиент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выгоды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экономия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выгода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</w:p>
    <w:p w:rsidR="00BB1514" w:rsidRPr="00631CF5" w:rsidRDefault="00BB1514" w:rsidP="00BB1514">
      <w:pPr xmlns:w="http://schemas.openxmlformats.org/wordprocessingml/2006/main"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стороны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третьи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инклюзивный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транзакции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них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получено из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выход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регулирование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 поля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влияние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на.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транзакций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них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получено из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отношения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регулируется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транзакций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отношения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регулятор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нормам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Исполнитель.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7.10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П. </w:t>
      </w:r>
      <w:r xmlns:w="http://schemas.openxmlformats.org/wordprocessingml/2006/main" w:rsidRPr="00631CF5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изменять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цветочные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мелодии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дефолта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как результат</w:t>
      </w:r>
      <w:r xmlns:w="http://schemas.openxmlformats.org/wordprocessingml/2006/main" w:rsidRPr="00631CF5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быть решено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взаимный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соглашению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кроме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законодательству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ассигнования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снижение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случаи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котором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обязательства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сторон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дефолта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взаимный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согласие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рука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принести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законодательству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службы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доставка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финансовый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ассигнования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вычет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7.11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предпринятый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обязательства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делать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выполнять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основе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сайте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procurement.am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активный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Интернет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сайт: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0"/>
          <w:lang w:val="hy-AM" w:eastAsia="ru-RU"/>
        </w:rPr>
        <w:t xml:space="preserve">«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Контракты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уведомления </w:t>
      </w:r>
      <w:r xmlns:w="http://schemas.openxmlformats.org/wordprocessingml/2006/main" w:rsidRPr="00631CF5">
        <w:rPr>
          <w:rFonts w:ascii="GHEA Grapalat" w:eastAsia="Times New Roman" w:hAnsi="GHEA Grapalat" w:cs="Franklin Gothic Medium Cond"/>
          <w:sz w:val="20"/>
          <w:szCs w:val="20"/>
          <w:lang w:val="hy-AM" w:eastAsia="ru-RU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раздел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указав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Дата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Исполнитель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относительно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считается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правильный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настоящее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 точкой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быть опубликованным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следующий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Откуда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xmlns:w="http://schemas.openxmlformats.org/wordprocessingml/2006/main" w:id="19" w:name="_Hlk23253914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быть опубликованным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день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отправляют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электронный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почту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</w:t>
      </w:r>
      <w:bookmarkEnd xmlns:w="http://schemas.openxmlformats.org/wordprocessingml/2006/main" w:id="19"/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7.12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возник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переговоров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рука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 приносить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споры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решается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судах.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7.13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составил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Со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страницы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____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запечатано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из примера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иметь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равный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юридический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сила.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1, N 2, N 3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3.1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неотделимый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часть 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в сторону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например.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Cs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7.14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применяется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631CF5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право.</w:t>
      </w:r>
    </w:p>
    <w:p w:rsidR="00BB1514" w:rsidRPr="00631CF5" w:rsidRDefault="00BB1514" w:rsidP="00BB151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631CF5">
        <w:rPr>
          <w:rFonts w:ascii="GHEA Grapalat" w:eastAsia="Times New Roman" w:hAnsi="GHEA Grapalat" w:cs="Times New Roman"/>
          <w:color w:val="FFFFFF"/>
          <w:sz w:val="20"/>
          <w:szCs w:val="20"/>
          <w:vertAlign w:val="superscript"/>
          <w:lang w:val="hy-AM" w:eastAsia="ru-RU"/>
        </w:rPr>
        <w:footnoteReference w:id="9"/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8.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nb-NO"/>
        </w:rPr>
        <w:t xml:space="preserve">СТОРОН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nb-NO"/>
        </w:rPr>
        <w:t xml:space="preserve">АДРЕСА 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nb-NO"/>
        </w:rPr>
        <w:t xml:space="preserve">,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nb-NO"/>
        </w:rPr>
        <w:t xml:space="preserve">БАНК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nb-NO"/>
        </w:rPr>
        <w:t xml:space="preserve">УСЛОВИЯ И ПОЛОЖЕНИЯ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nb-NO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Armenian"/>
          <w:b/>
          <w:sz w:val="20"/>
          <w:szCs w:val="24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0"/>
          <w:szCs w:val="24"/>
          <w:lang w:val="nb-NO"/>
        </w:rPr>
        <w:t xml:space="preserve">ПОДПИСИ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ArmenianPSMT"/>
          <w:sz w:val="18"/>
          <w:szCs w:val="18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20"/>
          <w:szCs w:val="24"/>
          <w:lang w:val="hy-AM" w:eastAsia="zh-CN"/>
        </w:rPr>
        <w:t xml:space="preserve"> </w:t>
      </w:r>
    </w:p>
    <w:p w:rsidR="00BB1514" w:rsidRPr="00631CF5" w:rsidRDefault="00BB1514" w:rsidP="00BB1514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0" w:type="auto"/>
        <w:tblInd w:w="931" w:type="dxa"/>
        <w:tblLayout w:type="fixed"/>
        <w:tblLook w:val="0000" w:firstRow="0" w:lastRow="0" w:firstColumn="0" w:lastColumn="0" w:noHBand="0" w:noVBand="0"/>
      </w:tblPr>
      <w:tblGrid>
        <w:gridCol w:w="4536"/>
        <w:gridCol w:w="4111"/>
      </w:tblGrid>
      <w:tr w:rsidR="00BB1514" w:rsidRPr="00631CF5" w:rsidTr="007913DD">
        <w:tc>
          <w:tcPr>
            <w:tcW w:w="4536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П: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Т: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В: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В: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Р: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Т: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И:</w:t>
            </w:r>
          </w:p>
          <w:p w:rsidR="00BB1514" w:rsidRPr="00631CF5" w:rsidRDefault="00BB1514" w:rsidP="00BB1514">
            <w:pPr>
              <w:spacing w:after="0" w:line="240" w:lineRule="auto"/>
              <w:ind w:firstLine="284"/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</w:pPr>
          </w:p>
          <w:p w:rsidR="00BB1514" w:rsidRPr="00631CF5" w:rsidRDefault="00BB1514" w:rsidP="00BB1514">
            <w:pPr>
              <w:spacing w:after="0" w:line="240" w:lineRule="auto"/>
              <w:ind w:firstLine="284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  <w:p w:rsidR="00BB1514" w:rsidRPr="00631CF5" w:rsidRDefault="00BB1514" w:rsidP="00BB1514">
            <w:pPr>
              <w:spacing w:after="0" w:line="240" w:lineRule="auto"/>
              <w:ind w:firstLine="284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-------------------------------------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pt-BR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)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pt-BR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pt-BR"/>
              </w:rPr>
              <w:t xml:space="preserve">Т.</w:t>
            </w:r>
          </w:p>
        </w:tc>
        <w:tc>
          <w:tcPr>
            <w:tcW w:w="4111" w:type="dxa"/>
          </w:tcPr>
          <w:p w:rsidR="00BB1514" w:rsidRPr="00631CF5" w:rsidRDefault="00BB1514" w:rsidP="00BB1514">
            <w:pPr xmlns:w="http://schemas.openxmlformats.org/wordprocessingml/2006/main"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К: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Т: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Р: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Г:</w:t>
            </w:r>
          </w:p>
          <w:p w:rsidR="00BB1514" w:rsidRPr="00631CF5" w:rsidRDefault="00BB1514" w:rsidP="00BB1514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--------------------------------------------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)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          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BB1514" w:rsidRPr="00631CF5" w:rsidRDefault="00BB1514" w:rsidP="00BB1514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nb-NO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709"/>
        <w:rPr>
          <w:rFonts w:ascii="GHEA Grapalat" w:eastAsia="Times New Roman" w:hAnsi="GHEA Grapalat" w:cs="Sylfaen"/>
          <w:i/>
          <w:sz w:val="20"/>
          <w:szCs w:val="20"/>
          <w:lang w:val="nb-NO"/>
        </w:rPr>
      </w:pP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По необходимости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случай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в контракте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может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быть включенным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законодательству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непротиворечивый</w:t>
      </w:r>
      <w:r xmlns:w="http://schemas.openxmlformats.org/wordprocessingml/2006/main" w:rsidRPr="00631CF5">
        <w:rPr>
          <w:rFonts w:ascii="GHEA Grapalat" w:eastAsia="Times New Roman" w:hAnsi="GHEA Grapalat" w:cs="Sylfaen"/>
          <w:i/>
          <w:sz w:val="20"/>
          <w:szCs w:val="20"/>
          <w:lang w:val="nb-NO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pt-BR"/>
        </w:rPr>
        <w:t xml:space="preserve">положения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0"/>
          <w:lang w:val="nb-NO"/>
        </w:rPr>
        <w:t xml:space="preserve">.</w:t>
      </w:r>
    </w:p>
    <w:p w:rsidR="00BB1514" w:rsidRPr="00631CF5" w:rsidRDefault="00BB1514" w:rsidP="00BB1514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sz w:val="20"/>
          <w:szCs w:val="20"/>
          <w:lang w:val="nb-NO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№ 1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«»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лет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контракта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РАСПИСАНИЕ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*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АМД</w:t>
      </w:r>
    </w:p>
    <w:tbl>
      <w:tblPr>
        <w:tblW w:w="10232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481"/>
        <w:gridCol w:w="1532"/>
        <w:gridCol w:w="961"/>
        <w:gridCol w:w="1138"/>
        <w:gridCol w:w="1138"/>
        <w:gridCol w:w="1257"/>
        <w:gridCol w:w="1316"/>
      </w:tblGrid>
      <w:tr w:rsidR="00BB1514" w:rsidRPr="00631CF5" w:rsidTr="007913DD">
        <w:tc>
          <w:tcPr>
            <w:tcW w:w="10232" w:type="dxa"/>
            <w:gridSpan w:val="8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Услуга</w:t>
            </w:r>
          </w:p>
        </w:tc>
      </w:tr>
      <w:tr w:rsidR="00BB1514" w:rsidRPr="00631CF5" w:rsidTr="007913DD">
        <w:trPr>
          <w:trHeight w:val="219"/>
        </w:trPr>
        <w:tc>
          <w:tcPr>
            <w:tcW w:w="1434" w:type="dxa"/>
            <w:vMerge w:val="restart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по приглашению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доза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число</w:t>
            </w:r>
          </w:p>
        </w:tc>
        <w:tc>
          <w:tcPr>
            <w:tcW w:w="1513" w:type="dxa"/>
            <w:vMerge w:val="restart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шопинг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с планом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через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код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согласно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ГМА: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классификация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(CPV)</w:t>
            </w:r>
          </w:p>
        </w:tc>
        <w:tc>
          <w:tcPr>
            <w:tcW w:w="1516" w:type="dxa"/>
            <w:vMerge w:val="restart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технический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характеристика</w:t>
            </w:r>
          </w:p>
        </w:tc>
        <w:tc>
          <w:tcPr>
            <w:tcW w:w="956" w:type="dxa"/>
            <w:vMerge w:val="restart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измерение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единица</w:t>
            </w:r>
          </w:p>
        </w:tc>
        <w:tc>
          <w:tcPr>
            <w:tcW w:w="1115" w:type="dxa"/>
            <w:vMerge w:val="restart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цена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РА: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АМД</w:t>
            </w:r>
          </w:p>
        </w:tc>
        <w:tc>
          <w:tcPr>
            <w:tcW w:w="1115" w:type="dxa"/>
            <w:vMerge w:val="restart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2583" w:type="dxa"/>
            <w:gridSpan w:val="2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доставка</w:t>
            </w:r>
          </w:p>
        </w:tc>
      </w:tr>
      <w:tr w:rsidR="00BB1514" w:rsidRPr="00631CF5" w:rsidTr="007913DD">
        <w:trPr>
          <w:trHeight w:val="445"/>
        </w:trPr>
        <w:tc>
          <w:tcPr>
            <w:tcW w:w="1434" w:type="dxa"/>
            <w:vMerge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13" w:type="dxa"/>
            <w:vMerge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16" w:type="dxa"/>
            <w:vMerge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56" w:type="dxa"/>
            <w:vMerge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15" w:type="dxa"/>
            <w:vMerge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15" w:type="dxa"/>
            <w:vMerge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адрес</w:t>
            </w:r>
          </w:p>
        </w:tc>
        <w:tc>
          <w:tcPr>
            <w:tcW w:w="1321" w:type="dxa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Крайний срок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**</w:t>
            </w:r>
          </w:p>
        </w:tc>
      </w:tr>
      <w:tr w:rsidR="00BB1514" w:rsidRPr="00631CF5" w:rsidTr="007913DD">
        <w:trPr>
          <w:trHeight w:val="246"/>
        </w:trPr>
        <w:tc>
          <w:tcPr>
            <w:tcW w:w="1434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1:</w:t>
            </w:r>
          </w:p>
        </w:tc>
        <w:tc>
          <w:tcPr>
            <w:tcW w:w="1513" w:type="dxa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403931"/>
                <w:sz w:val="21"/>
                <w:szCs w:val="21"/>
                <w:shd w:val="clear" w:color="auto" w:fill="F5F5F5"/>
                <w:lang w:val="en-US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90511100</w:t>
            </w:r>
          </w:p>
        </w:tc>
        <w:tc>
          <w:tcPr>
            <w:tcW w:w="1516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Теникал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характеристика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представлен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ниже</w:t>
            </w:r>
          </w:p>
        </w:tc>
        <w:tc>
          <w:tcPr>
            <w:tcW w:w="956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АМД</w:t>
            </w:r>
          </w:p>
        </w:tc>
        <w:tc>
          <w:tcPr>
            <w:tcW w:w="1115" w:type="dxa"/>
          </w:tcPr>
          <w:p w:rsidR="00BB1514" w:rsidRPr="00D55722" w:rsidRDefault="00D55722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2500000</w:t>
            </w:r>
          </w:p>
        </w:tc>
        <w:tc>
          <w:tcPr>
            <w:tcW w:w="1115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1:</w:t>
            </w:r>
          </w:p>
        </w:tc>
        <w:tc>
          <w:tcPr>
            <w:tcW w:w="1262" w:type="dxa"/>
          </w:tcPr>
          <w:p w:rsidR="00BB1514" w:rsidRPr="00D55722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ТУМАНЯН</w:t>
            </w:r>
            <w:r xmlns:w="http://schemas.openxmlformats.org/wordprocessingml/2006/main" w:rsidRPr="00D55722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сообщество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hy-AM"/>
              </w:rPr>
              <w:t xml:space="preserve">в: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hy-AM"/>
              </w:rPr>
              <w:t xml:space="preserve">Левый</w:t>
            </w:r>
            <w:r xmlns:w="http://schemas.openxmlformats.org/wordprocessingml/2006/main" w:rsidRPr="00D55722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и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поселок </w:t>
            </w:r>
            <w:r xmlns:w="http://schemas.openxmlformats.org/wordprocessingml/2006/main" w:rsidR="00D55722"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  <w:t xml:space="preserve">Чкалов</w:t>
            </w:r>
          </w:p>
        </w:tc>
        <w:tc>
          <w:tcPr>
            <w:tcW w:w="1321" w:type="dxa"/>
          </w:tcPr>
          <w:p w:rsidR="00D55722" w:rsidRDefault="00D55722" w:rsidP="00D55722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01.01.2025-</w:t>
            </w:r>
          </w:p>
          <w:p w:rsidR="00BB1514" w:rsidRPr="00D55722" w:rsidRDefault="00D55722" w:rsidP="00D55722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31.12.2025 </w:t>
            </w:r>
            <w:r xmlns:w="http://schemas.openxmlformats.org/wordprocessingml/2006/main"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  <w:t xml:space="preserve">тот</w:t>
            </w:r>
          </w:p>
        </w:tc>
      </w:tr>
    </w:tbl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0"/>
        <w:gridCol w:w="5885"/>
      </w:tblGrid>
      <w:tr w:rsidR="00BB1514" w:rsidRPr="00631CF5" w:rsidTr="007913DD">
        <w:trPr>
          <w:trHeight w:val="20"/>
          <w:jc w:val="center"/>
        </w:trPr>
        <w:tc>
          <w:tcPr>
            <w:tcW w:w="10455" w:type="dxa"/>
            <w:gridSpan w:val="2"/>
            <w:shd w:val="clear" w:color="auto" w:fill="auto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Приобретаемый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службы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af-ZA"/>
              </w:rPr>
              <w:t xml:space="preserve">Описание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:</w:t>
            </w:r>
          </w:p>
        </w:tc>
      </w:tr>
      <w:tr w:rsidR="00BB1514" w:rsidRPr="00FC6A11" w:rsidTr="007913DD">
        <w:trPr>
          <w:trHeight w:val="20"/>
          <w:jc w:val="center"/>
        </w:trPr>
        <w:tc>
          <w:tcPr>
            <w:tcW w:w="10455" w:type="dxa"/>
            <w:gridSpan w:val="2"/>
            <w:shd w:val="clear" w:color="auto" w:fill="auto"/>
          </w:tcPr>
          <w:p w:rsidR="00BB1514" w:rsidRPr="00631CF5" w:rsidRDefault="00BB1514" w:rsidP="00BB1514">
            <w:pPr xmlns:w="http://schemas.openxmlformats.org/wordprocessingml/2006/main">
              <w:tabs>
                <w:tab w:val="left" w:pos="2655"/>
                <w:tab w:val="center" w:pos="4819"/>
              </w:tabs>
              <w:spacing w:after="0" w:line="240" w:lineRule="auto"/>
              <w:ind w:firstLine="284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СООБЩЕСТВА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МЕСТО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БЕЗ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РЕЗИДЕНЦИИ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ЖИЗНЬ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ВАШИНГТОН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санитарный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уборка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0"/>
                <w:lang w:val="pt-BR"/>
              </w:rPr>
              <w:t xml:space="preserve">услуги</w:t>
            </w:r>
          </w:p>
          <w:p w:rsidR="00BB1514" w:rsidRPr="00631CF5" w:rsidRDefault="00BB1514" w:rsidP="00BB1514">
            <w:pPr xmlns:w="http://schemas.openxmlformats.org/wordprocessingml/2006/main">
              <w:tabs>
                <w:tab w:val="left" w:pos="720"/>
              </w:tabs>
              <w:spacing w:after="0" w:line="240" w:lineRule="auto"/>
              <w:ind w:firstLine="284"/>
              <w:rPr>
                <w:rFonts w:ascii="GHEA Grapalat" w:eastAsia="Times New Roman" w:hAnsi="GHEA Grapalat" w:cs="Arial LatArm"/>
                <w:sz w:val="20"/>
                <w:szCs w:val="20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Необходимый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осуществлять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сообщество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Левый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 держит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места жительства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административный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область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сбор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мусора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согласовано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 расписанию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соответствующий</w:t>
            </w:r>
          </w:p>
          <w:p w:rsidR="00BB1514" w:rsidRPr="00631CF5" w:rsidRDefault="00BB1514" w:rsidP="00BB1514">
            <w:pPr xmlns:w="http://schemas.openxmlformats.org/wordprocessingml/2006/main">
              <w:tabs>
                <w:tab w:val="left" w:pos="720"/>
              </w:tabs>
              <w:spacing w:after="0" w:line="240" w:lineRule="auto"/>
              <w:ind w:firstLine="284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Свалка мусора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реализовано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1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день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неделю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периодически </w:t>
            </w:r>
            <w:r xmlns:w="http://schemas.openxmlformats.org/wordprocessingml/2006/main" w:rsid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, в Дсехе, 2-3 дня в неделю в летние месяцы</w:t>
            </w:r>
            <w:r xmlns:w="http://schemas.openxmlformats.org/wordprocessingml/2006/main" w:rsidR="00744FAE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</w:t>
            </w:r>
            <w:r xmlns:w="http://schemas.openxmlformats.org/wordprocessingml/2006/main" w:rsidR="00744FAE" w:rsidRPr="00631CF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периодически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.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jc w:val="both"/>
              <w:rPr>
                <w:rFonts w:ascii="GHEA Grapalat" w:eastAsia="Times New Roman" w:hAnsi="GHEA Grapalat" w:cs="Arial LatArm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Должен?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реализовано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сообщество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Левый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 держит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места жительства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административный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этом районе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возникающий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семья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мусор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сбор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хранение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транспортировка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свалка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установка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услуги.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  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Вывоз мусора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службы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выполнение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время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</w:t>
            </w:r>
          </w:p>
          <w:p w:rsidR="00744FAE" w:rsidRPr="00744FAE" w:rsidRDefault="00BB1514" w:rsidP="00744FAE">
            <w:pPr xmlns:w="http://schemas.openxmlformats.org/wordprocessingml/2006/main">
              <w:pStyle w:val="aff3"/>
              <w:numPr>
                <w:ilvl w:val="0"/>
                <w:numId w:val="33"/>
              </w:num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уменьшать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нейтрализовать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человека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здоровья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окружающий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среда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мусор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негативное 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опасное 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)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влияние </w:t>
            </w:r>
            <w:r xmlns:w="http://schemas.openxmlformats.org/wordprocessingml/2006/main" w:rsidRPr="00744FA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</w:t>
            </w:r>
          </w:p>
          <w:p w:rsidR="00BB1514" w:rsidRPr="00744FAE" w:rsidRDefault="00BB1514" w:rsidP="00744FAE">
            <w:pPr xmlns:w="http://schemas.openxmlformats.org/wordprocessingml/2006/main">
              <w:pStyle w:val="aff3"/>
              <w:numPr>
                <w:ilvl w:val="0"/>
                <w:numId w:val="33"/>
              </w:num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мусор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транспорт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выполнение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устроить, 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исключая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окружающий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среда</w:t>
            </w:r>
            <w:r xmlns:w="http://schemas.openxmlformats.org/wordprocessingml/2006/main" w:rsidRPr="00744FA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744FAE">
              <w:rPr>
                <w:rFonts w:ascii="Arial" w:hAnsi="Arial" w:cs="Arial"/>
                <w:sz w:val="20"/>
                <w:szCs w:val="20"/>
                <w:lang w:val="hy-AM"/>
              </w:rPr>
              <w:t xml:space="preserve">загрязнение.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Автомобиль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свалка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от отправления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условии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дезинфицирующее средство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означает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стирка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меньше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помесячно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один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раз.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Высадка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 машинах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мусор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передача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реализовать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время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машина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нуждаться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иметь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крышка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контракту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обеспечить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сбор мусора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услуги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служил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контракта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 </w:t>
            </w:r>
            <w:r xmlns:w="http://schemas.openxmlformats.org/wordprocessingml/2006/main" w:rsidR="00D55722" w:rsidRPr="00D55722"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  <w:t xml:space="preserve">01.01.2025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31.12.202 </w:t>
            </w:r>
            <w:r xmlns:w="http://schemas.openxmlformats.org/wordprocessingml/2006/main" w:rsidR="00C704FD">
              <w:rPr>
                <w:rFonts w:eastAsia="Times New Roman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года 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.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Общий: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Левый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7922,3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га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Не считая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32,5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га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,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vertAlign w:val="superscript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выполнено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Левый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поселении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день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неделю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Чкалов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дней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поселении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один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раз.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Вывоз мусора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выполнение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работает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сообщество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Левый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 держит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поселения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сбор мусора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услуги: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firstLine="284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Собрано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мусор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двигаться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сообщество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Левый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места жительства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свалка</w:t>
            </w:r>
          </w:p>
        </w:tc>
      </w:tr>
      <w:tr w:rsidR="00BB1514" w:rsidRPr="00631CF5" w:rsidTr="007913DD">
        <w:trPr>
          <w:trHeight w:val="20"/>
          <w:jc w:val="center"/>
        </w:trPr>
        <w:tc>
          <w:tcPr>
            <w:tcW w:w="10455" w:type="dxa"/>
            <w:gridSpan w:val="2"/>
            <w:shd w:val="clear" w:color="auto" w:fill="auto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Услуга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доставка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период</w:t>
            </w:r>
          </w:p>
        </w:tc>
      </w:tr>
      <w:tr w:rsidR="00BB1514" w:rsidRPr="00631CF5" w:rsidTr="007913DD">
        <w:trPr>
          <w:trHeight w:val="20"/>
          <w:jc w:val="center"/>
        </w:trPr>
        <w:tc>
          <w:tcPr>
            <w:tcW w:w="4570" w:type="dxa"/>
            <w:shd w:val="clear" w:color="auto" w:fill="auto"/>
          </w:tcPr>
          <w:p w:rsidR="00BB1514" w:rsidRPr="00631CF5" w:rsidRDefault="00744FAE" w:rsidP="00744FAE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контракта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с </w:t>
            </w:r>
            <w:r xmlns:w="http://schemas.openxmlformats.org/wordprocessingml/2006/main" w:rsidR="00BB1514" w:rsidRPr="00631CF5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кизб </w:t>
            </w:r>
            <w:r xmlns:w="http://schemas.openxmlformats.org/wordprocessingml/2006/main" w:rsidR="00BB1514" w:rsidRPr="00631C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ч</w:t>
            </w:r>
          </w:p>
        </w:tc>
        <w:tc>
          <w:tcPr>
            <w:tcW w:w="5885" w:type="dxa"/>
            <w:shd w:val="clear" w:color="auto" w:fill="auto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конец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​</w:t>
            </w:r>
          </w:p>
        </w:tc>
      </w:tr>
      <w:tr w:rsidR="00BB1514" w:rsidRPr="00631CF5" w:rsidTr="007913DD">
        <w:trPr>
          <w:trHeight w:val="20"/>
          <w:jc w:val="center"/>
        </w:trPr>
        <w:tc>
          <w:tcPr>
            <w:tcW w:w="4570" w:type="dxa"/>
            <w:shd w:val="clear" w:color="auto" w:fill="auto"/>
          </w:tcPr>
          <w:p w:rsidR="00BB1514" w:rsidRPr="00D55722" w:rsidRDefault="00744FAE" w:rsidP="00D55722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</w:pPr>
            <w:r xmlns:w="http://schemas.openxmlformats.org/wordprocessingml/2006/main" w:rsidRPr="00D55722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01 </w:t>
            </w:r>
            <w:r xmlns:w="http://schemas.openxmlformats.org/wordprocessingml/2006/main" w:rsidRPr="00D55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af-ZA"/>
              </w:rPr>
              <w:t xml:space="preserve">: </w:t>
            </w:r>
            <w:r xmlns:w="http://schemas.openxmlformats.org/wordprocessingml/2006/main" w:rsidRPr="00D55722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01 </w:t>
            </w:r>
            <w:r xmlns:w="http://schemas.openxmlformats.org/wordprocessingml/2006/main" w:rsidRPr="00D55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af-ZA"/>
              </w:rPr>
              <w:t xml:space="preserve">: </w:t>
            </w:r>
            <w:r xmlns:w="http://schemas.openxmlformats.org/wordprocessingml/2006/main" w:rsidRPr="00D55722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2025 год</w:t>
            </w:r>
          </w:p>
        </w:tc>
        <w:tc>
          <w:tcPr>
            <w:tcW w:w="5885" w:type="dxa"/>
            <w:shd w:val="clear" w:color="auto" w:fill="auto"/>
          </w:tcPr>
          <w:p w:rsidR="00BB1514" w:rsidRPr="00D55722" w:rsidRDefault="00D55722" w:rsidP="00D55722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</w:pPr>
            <w:r xmlns:w="http://schemas.openxmlformats.org/wordprocessingml/2006/main" w:rsidRPr="00D55722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31,12 </w:t>
            </w:r>
            <w:r xmlns:w="http://schemas.openxmlformats.org/wordprocessingml/2006/main" w:rsidRPr="00D55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af-ZA"/>
              </w:rPr>
              <w:t xml:space="preserve">. </w:t>
            </w:r>
            <w:r xmlns:w="http://schemas.openxmlformats.org/wordprocessingml/2006/main" w:rsidRPr="00D55722">
              <w:rPr>
                <w:rFonts w:ascii="Arial" w:eastAsia="Times New Roman" w:hAnsi="Arial" w:cs="Arial"/>
                <w:b/>
                <w:sz w:val="24"/>
                <w:szCs w:val="24"/>
                <w:lang w:val="af-ZA"/>
              </w:rPr>
              <w:t xml:space="preserve">2025.</w:t>
            </w:r>
          </w:p>
        </w:tc>
      </w:tr>
    </w:tbl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af-ZA"/>
        </w:rPr>
        <w:t xml:space="preserve">*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услуги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служить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вам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af-ZA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Лори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регион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Туманян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сообщество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в: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Левый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и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поселок </w:t>
      </w:r>
      <w:r xmlns:w="http://schemas.openxmlformats.org/wordprocessingml/2006/main" w:rsidR="00C704FD">
        <w:rPr>
          <w:rFonts w:ascii="Arial" w:eastAsia="Times New Roman" w:hAnsi="Arial" w:cs="Arial"/>
          <w:b/>
          <w:sz w:val="24"/>
          <w:szCs w:val="24"/>
          <w:lang w:val="hy-AM"/>
        </w:rPr>
        <w:t xml:space="preserve">Чкалов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hy-AM"/>
        </w:rPr>
        <w:t xml:space="preserve">и </w:t>
      </w:r>
      <w:r xmlns:w="http://schemas.openxmlformats.org/wordprocessingml/2006/main" w:rsidRPr="00631CF5">
        <w:rPr>
          <w:rFonts w:ascii="Arial" w:eastAsia="Times New Roman" w:hAnsi="Arial" w:cs="Arial"/>
          <w:b/>
          <w:sz w:val="24"/>
          <w:szCs w:val="24"/>
          <w:lang w:val="en-US"/>
        </w:rPr>
        <w:t xml:space="preserve">м </w:t>
      </w:r>
      <w:r xmlns:w="http://schemas.openxmlformats.org/wordprocessingml/2006/main" w:rsidRPr="00631CF5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.</w:t>
      </w:r>
    </w:p>
    <w:p w:rsidR="00BB1514" w:rsidRPr="00631CF5" w:rsidRDefault="00BB1514" w:rsidP="00D55722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i/>
          <w:sz w:val="20"/>
          <w:szCs w:val="24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</w:rPr>
        <w:t xml:space="preserve"> 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</w:rPr>
      </w:pPr>
    </w:p>
    <w:tbl>
      <w:tblPr>
        <w:tblW w:w="0" w:type="auto"/>
        <w:tblInd w:w="931" w:type="dxa"/>
        <w:tblLayout w:type="fixed"/>
        <w:tblLook w:val="0000" w:firstRow="0" w:lastRow="0" w:firstColumn="0" w:lastColumn="0" w:noHBand="0" w:noVBand="0"/>
      </w:tblPr>
      <w:tblGrid>
        <w:gridCol w:w="4536"/>
        <w:gridCol w:w="4111"/>
      </w:tblGrid>
      <w:tr w:rsidR="00BB1514" w:rsidRPr="00631CF5" w:rsidTr="007913DD">
        <w:tc>
          <w:tcPr>
            <w:tcW w:w="4536" w:type="dxa"/>
          </w:tcPr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П А Т В И Р А Т У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Лорийский марз, РА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Коммунальное предприятие Туманяна, Центральная улица, дом 1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Оперативный отдел Минфина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АВХХ 06947899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№ 163188101683</w:t>
            </w:r>
          </w:p>
          <w:p w:rsidR="003D15EB" w:rsidRPr="003D15EB" w:rsidRDefault="003D15EB" w:rsidP="003D1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-------------------------------------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(подпись)</w:t>
            </w:r>
          </w:p>
          <w:p w:rsidR="00BB1514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К.Т.</w:t>
            </w:r>
          </w:p>
        </w:tc>
        <w:tc>
          <w:tcPr>
            <w:tcW w:w="4111" w:type="dxa"/>
          </w:tcPr>
          <w:p w:rsidR="00BB1514" w:rsidRPr="00631CF5" w:rsidRDefault="00BB1514" w:rsidP="00BB1514">
            <w:pPr xmlns:w="http://schemas.openxmlformats.org/wordprocessingml/2006/main"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К: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Т: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Р: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Г:</w:t>
            </w:r>
          </w:p>
          <w:p w:rsidR="00BB1514" w:rsidRPr="00631CF5" w:rsidRDefault="00BB1514" w:rsidP="00BB1514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--------------------------------------------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)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          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Т.</w:t>
            </w:r>
          </w:p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BB1514" w:rsidRPr="00631CF5" w:rsidRDefault="00BB1514" w:rsidP="00BB1514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631CF5">
        <w:rPr>
          <w:rFonts w:ascii="GHEA Grapalat" w:eastAsia="Times New Roman" w:hAnsi="GHEA Grapalat" w:cs="Times New Roman"/>
          <w:sz w:val="20"/>
          <w:szCs w:val="24"/>
          <w:lang w:val="hy-AM"/>
        </w:rPr>
        <w:br w:type="page"/>
      </w:r>
    </w:p>
    <w:p w:rsidR="00BB1514" w:rsidRPr="00631CF5" w:rsidRDefault="00BB1514" w:rsidP="00BB1514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N 2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«»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лет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18"/>
          <w:szCs w:val="24"/>
          <w:lang w:val="hy-AM"/>
        </w:rPr>
        <w:t xml:space="preserve">контракта</w:t>
      </w:r>
    </w:p>
    <w:p w:rsidR="00BB1514" w:rsidRPr="00631CF5" w:rsidRDefault="00BB1514" w:rsidP="00BB1514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B1514" w:rsidRPr="00631CF5" w:rsidRDefault="00BB1514" w:rsidP="00BB1514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ОПЛАТА: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РАСПИСАНИЕ </w:t>
      </w: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*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n-U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24"/>
          <w:lang w:val="en-US"/>
        </w:rPr>
        <w:t xml:space="preserve">РА:</w:t>
      </w:r>
      <w:r xmlns:w="http://schemas.openxmlformats.org/wordprocessingml/2006/main" w:rsidRPr="00631CF5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8"/>
          <w:szCs w:val="24"/>
          <w:lang w:val="en-US"/>
        </w:rPr>
        <w:t xml:space="preserve">АМД</w:t>
      </w:r>
    </w:p>
    <w:tbl>
      <w:tblPr>
        <w:tblW w:w="10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1116"/>
        <w:gridCol w:w="1984"/>
        <w:gridCol w:w="567"/>
        <w:gridCol w:w="567"/>
        <w:gridCol w:w="426"/>
        <w:gridCol w:w="567"/>
        <w:gridCol w:w="425"/>
        <w:gridCol w:w="567"/>
        <w:gridCol w:w="567"/>
        <w:gridCol w:w="567"/>
        <w:gridCol w:w="425"/>
        <w:gridCol w:w="567"/>
        <w:gridCol w:w="425"/>
        <w:gridCol w:w="426"/>
        <w:gridCol w:w="425"/>
      </w:tblGrid>
      <w:tr w:rsidR="00BB1514" w:rsidRPr="00631CF5" w:rsidTr="005957D4">
        <w:tc>
          <w:tcPr>
            <w:tcW w:w="10944" w:type="dxa"/>
            <w:gridSpan w:val="16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Услуга</w:t>
            </w:r>
          </w:p>
        </w:tc>
      </w:tr>
      <w:tr w:rsidR="00BB1514" w:rsidRPr="00FC6A11" w:rsidTr="005957D4">
        <w:tc>
          <w:tcPr>
            <w:tcW w:w="1323" w:type="dxa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по приглашению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доза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число</w:t>
            </w:r>
          </w:p>
        </w:tc>
        <w:tc>
          <w:tcPr>
            <w:tcW w:w="1116" w:type="dxa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шопинг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с планом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через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код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: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согласно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ГМА: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24"/>
                <w:lang w:val="en-US"/>
              </w:rPr>
              <w:t xml:space="preserve">классификация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  <w:t xml:space="preserve">(CPV)</w:t>
            </w:r>
          </w:p>
        </w:tc>
        <w:tc>
          <w:tcPr>
            <w:tcW w:w="1984" w:type="dxa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имя:</w:t>
            </w:r>
          </w:p>
        </w:tc>
        <w:tc>
          <w:tcPr>
            <w:tcW w:w="6521" w:type="dxa"/>
            <w:gridSpan w:val="13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перед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платежи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запланировано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является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будет осуществлено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20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-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м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году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согласно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месяцев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что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среди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**</w:t>
            </w:r>
          </w:p>
        </w:tc>
      </w:tr>
      <w:tr w:rsidR="00C704FD" w:rsidRPr="00631CF5" w:rsidTr="005957D4">
        <w:trPr>
          <w:cantSplit/>
          <w:trHeight w:val="1538"/>
        </w:trPr>
        <w:tc>
          <w:tcPr>
            <w:tcW w:w="1323" w:type="dxa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116" w:type="dxa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984" w:type="dxa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январь</w:t>
            </w: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февраль</w:t>
            </w:r>
          </w:p>
        </w:tc>
        <w:tc>
          <w:tcPr>
            <w:tcW w:w="426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маршировать</w:t>
            </w: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апрель</w:t>
            </w:r>
          </w:p>
        </w:tc>
        <w:tc>
          <w:tcPr>
            <w:tcW w:w="425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может</w:t>
            </w: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июнь</w:t>
            </w: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Июль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август</w:t>
            </w:r>
          </w:p>
        </w:tc>
        <w:tc>
          <w:tcPr>
            <w:tcW w:w="425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Сентябрь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Октябрь</w:t>
            </w:r>
          </w:p>
        </w:tc>
        <w:tc>
          <w:tcPr>
            <w:tcW w:w="425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ноябрь</w:t>
            </w:r>
          </w:p>
        </w:tc>
        <w:tc>
          <w:tcPr>
            <w:tcW w:w="426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декабрь</w:t>
            </w:r>
          </w:p>
        </w:tc>
        <w:tc>
          <w:tcPr>
            <w:tcW w:w="425" w:type="dxa"/>
            <w:textDirection w:val="btLr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ind w:left="113"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lang w:val="pt-BR"/>
              </w:rPr>
              <w:t xml:space="preserve">Вот и все</w:t>
            </w:r>
          </w:p>
          <w:p w:rsidR="00BB1514" w:rsidRPr="00631CF5" w:rsidRDefault="00BB1514" w:rsidP="00BB151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C704FD" w:rsidRPr="00C704FD" w:rsidTr="00D55722">
        <w:trPr>
          <w:cantSplit/>
          <w:trHeight w:val="1538"/>
        </w:trPr>
        <w:tc>
          <w:tcPr>
            <w:tcW w:w="1323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</w:rPr>
              <w:t xml:space="preserve">1:</w:t>
            </w:r>
          </w:p>
        </w:tc>
        <w:tc>
          <w:tcPr>
            <w:tcW w:w="1116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90511100</w:t>
            </w:r>
          </w:p>
        </w:tc>
        <w:tc>
          <w:tcPr>
            <w:tcW w:w="1984" w:type="dxa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ТУМАНЯН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СООБЩЕСТВА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МЕСТО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hy-AM"/>
              </w:rPr>
              <w:t xml:space="preserve">И: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hy-AM"/>
              </w:rPr>
              <w:t xml:space="preserve">БЕЗ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РЕЗИДЕНЦИЯ: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ЖИЗНЬ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ВАШИНГТОН</w:t>
            </w:r>
            <w:r xmlns:w="http://schemas.openxmlformats.org/wordprocessingml/2006/main" w:rsidRPr="00631CF5">
              <w:rPr>
                <w:rFonts w:ascii="GHEA Grapalat" w:eastAsia="Times New Roman" w:hAnsi="GHEA Grapalat" w:cs="Times Armenian"/>
                <w:b/>
                <w:sz w:val="16"/>
                <w:szCs w:val="20"/>
                <w:lang w:val="hy-AM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16"/>
                <w:szCs w:val="20"/>
                <w:lang w:val="hy-AM"/>
              </w:rPr>
              <w:t xml:space="preserve">УСЛУГИ:</w:t>
            </w:r>
          </w:p>
        </w:tc>
        <w:tc>
          <w:tcPr>
            <w:tcW w:w="567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8,3 </w:t>
            </w:r>
            <w:r xmlns:w="http://schemas.openxmlformats.org/wordprocessingml/2006/main" w:rsidR="00BB1514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567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16,7 </w:t>
            </w:r>
            <w:r xmlns:w="http://schemas.openxmlformats.org/wordprocessingml/2006/main" w:rsidR="00BB1514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426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25%</w:t>
            </w:r>
          </w:p>
        </w:tc>
        <w:tc>
          <w:tcPr>
            <w:tcW w:w="567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33,3%</w:t>
            </w:r>
          </w:p>
        </w:tc>
        <w:tc>
          <w:tcPr>
            <w:tcW w:w="425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41,6 %</w:t>
            </w:r>
          </w:p>
        </w:tc>
        <w:tc>
          <w:tcPr>
            <w:tcW w:w="567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50%</w:t>
            </w:r>
          </w:p>
        </w:tc>
        <w:tc>
          <w:tcPr>
            <w:tcW w:w="567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58,3 %</w:t>
            </w:r>
          </w:p>
        </w:tc>
        <w:tc>
          <w:tcPr>
            <w:tcW w:w="567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66,6 %</w:t>
            </w:r>
          </w:p>
        </w:tc>
        <w:tc>
          <w:tcPr>
            <w:tcW w:w="425" w:type="dxa"/>
            <w:textDirection w:val="tbRl"/>
          </w:tcPr>
          <w:p w:rsidR="00BB1514" w:rsidRPr="00631CF5" w:rsidRDefault="00C704FD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75%</w:t>
            </w:r>
          </w:p>
        </w:tc>
        <w:tc>
          <w:tcPr>
            <w:tcW w:w="567" w:type="dxa"/>
            <w:textDirection w:val="tbRl"/>
          </w:tcPr>
          <w:p w:rsidR="00BB1514" w:rsidRPr="00631CF5" w:rsidRDefault="005957D4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83,3%</w:t>
            </w:r>
          </w:p>
        </w:tc>
        <w:tc>
          <w:tcPr>
            <w:tcW w:w="425" w:type="dxa"/>
            <w:textDirection w:val="tbRl"/>
          </w:tcPr>
          <w:p w:rsidR="00BB1514" w:rsidRPr="00631CF5" w:rsidRDefault="005957D4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91,6 %</w:t>
            </w:r>
          </w:p>
        </w:tc>
        <w:tc>
          <w:tcPr>
            <w:tcW w:w="426" w:type="dxa"/>
            <w:textDirection w:val="tbRl"/>
          </w:tcPr>
          <w:p w:rsidR="00BB1514" w:rsidRPr="00631CF5" w:rsidRDefault="005957D4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Arial"/>
                <w:sz w:val="18"/>
                <w:szCs w:val="18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425" w:type="dxa"/>
            <w:textDirection w:val="tbRl"/>
          </w:tcPr>
          <w:p w:rsidR="00BB1514" w:rsidRPr="00631CF5" w:rsidRDefault="003D15EB" w:rsidP="00D55722">
            <w:pPr xmlns:w="http://schemas.openxmlformats.org/wordprocessingml/2006/main">
              <w:spacing w:after="0" w:line="240" w:lineRule="auto"/>
              <w:ind w:left="113" w:right="113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100 </w:t>
            </w:r>
            <w:r xmlns:w="http://schemas.openxmlformats.org/wordprocessingml/2006/main" w:rsidR="00BB1514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</w:tr>
    </w:tbl>
    <w:p w:rsidR="00BB1514" w:rsidRPr="00C704FD" w:rsidRDefault="00BB1514" w:rsidP="00BB1514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18"/>
          <w:lang w:val="pt-BR"/>
        </w:rPr>
      </w:pP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0" w:type="auto"/>
        <w:tblInd w:w="931" w:type="dxa"/>
        <w:tblLayout w:type="fixed"/>
        <w:tblLook w:val="0000" w:firstRow="0" w:lastRow="0" w:firstColumn="0" w:lastColumn="0" w:noHBand="0" w:noVBand="0"/>
      </w:tblPr>
      <w:tblGrid>
        <w:gridCol w:w="4536"/>
        <w:gridCol w:w="4111"/>
      </w:tblGrid>
      <w:tr w:rsidR="003D15EB" w:rsidRPr="00631CF5" w:rsidTr="003D15EB">
        <w:tc>
          <w:tcPr>
            <w:tcW w:w="4536" w:type="dxa"/>
          </w:tcPr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П А Т В И Р А Т У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Лорийский марз, РА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Коммунальное предприятие Туманяна, Центральная улица, дом 1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Оперативный отдел Минфина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АВХХ 06947899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№ 163188101683</w:t>
            </w:r>
          </w:p>
          <w:p w:rsidR="003D15EB" w:rsidRPr="003D15EB" w:rsidRDefault="003D15EB" w:rsidP="003D1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-------------------------------------</w:t>
            </w:r>
          </w:p>
          <w:p w:rsidR="003D15EB" w:rsidRPr="003D15EB" w:rsidRDefault="003D15EB" w:rsidP="003D15EB">
            <w:pPr xmlns:w="http://schemas.openxmlformats.org/wordprocessingml/2006/main"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(подпись)</w:t>
            </w:r>
          </w:p>
          <w:p w:rsidR="003D15EB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3D15EB">
              <w:rPr>
                <w:rFonts w:ascii="Arial" w:eastAsia="Times New Roman" w:hAnsi="Arial" w:cs="Arial"/>
                <w:b/>
                <w:sz w:val="20"/>
                <w:szCs w:val="24"/>
                <w:lang w:val="hy-AM"/>
              </w:rPr>
              <w:t xml:space="preserve">К.Т.</w:t>
            </w:r>
          </w:p>
        </w:tc>
        <w:tc>
          <w:tcPr>
            <w:tcW w:w="4111" w:type="dxa"/>
          </w:tcPr>
          <w:p w:rsidR="003D15EB" w:rsidRPr="00631CF5" w:rsidRDefault="003D15EB" w:rsidP="003D15EB">
            <w:pPr xmlns:w="http://schemas.openxmlformats.org/wordprocessingml/2006/main"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К: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Т: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Р: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sz w:val="20"/>
                <w:szCs w:val="24"/>
                <w:lang w:val="nb-NO"/>
              </w:rPr>
              <w:t xml:space="preserve">Г:</w:t>
            </w:r>
          </w:p>
          <w:p w:rsidR="003D15EB" w:rsidRPr="00631CF5" w:rsidRDefault="003D15EB" w:rsidP="003D15EB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</w:p>
          <w:p w:rsidR="003D15EB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      </w:t>
            </w:r>
          </w:p>
          <w:p w:rsidR="003D15EB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--------------------------------------------</w:t>
            </w:r>
          </w:p>
          <w:p w:rsidR="003D15EB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                     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подпись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)</w:t>
            </w:r>
          </w:p>
          <w:p w:rsidR="003D15EB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3D15EB" w:rsidRPr="00631CF5" w:rsidRDefault="003D15EB" w:rsidP="003D15E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6"/>
                <w:szCs w:val="16"/>
                <w:lang w:val="pt-BR"/>
              </w:rPr>
              <w:t xml:space="preserve">          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6"/>
                <w:szCs w:val="16"/>
                <w:lang w:val="pt-BR"/>
              </w:rPr>
              <w:t xml:space="preserve">Т.</w:t>
            </w:r>
          </w:p>
          <w:p w:rsidR="003D15EB" w:rsidRPr="00631CF5" w:rsidRDefault="003D15EB" w:rsidP="003D15E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3D15EB" w:rsidRPr="00631CF5" w:rsidRDefault="003D15EB" w:rsidP="003D15EB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nb-NO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BB1514" w:rsidRPr="00631CF5" w:rsidSect="007913DD">
          <w:footnotePr>
            <w:pos w:val="beneathText"/>
          </w:footnotePr>
          <w:pgSz w:w="11906" w:h="16838" w:code="9"/>
          <w:pgMar w:top="284" w:right="849" w:bottom="426" w:left="663" w:header="561" w:footer="561" w:gutter="0"/>
          <w:cols w:space="720"/>
        </w:sectPr>
      </w:pP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  <w:lang w:val="en-US"/>
        </w:rPr>
      </w:pP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Приложение: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  <w:lang w:val="en-US"/>
        </w:rPr>
        <w:t xml:space="preserve">3: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« 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» 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лет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</w:rPr>
      </w:pP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                    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контракта</w:t>
      </w:r>
    </w:p>
    <w:p w:rsidR="00BB1514" w:rsidRPr="00631CF5" w:rsidRDefault="00BB1514" w:rsidP="00BB1514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  <w:lang w:val="en-US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8"/>
        <w:gridCol w:w="14"/>
        <w:gridCol w:w="5098"/>
      </w:tblGrid>
      <w:tr w:rsidR="00BB1514" w:rsidRPr="00631CF5" w:rsidDel="004B29A5" w:rsidTr="007913DD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</w:tcPr>
          <w:p w:rsidR="00BB1514" w:rsidRPr="00631CF5" w:rsidDel="004B29A5" w:rsidRDefault="00BB1514" w:rsidP="00BB1514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B1514" w:rsidRPr="00631CF5" w:rsidDel="004B29A5" w:rsidRDefault="00BB1514" w:rsidP="00BB1514">
            <w:pPr>
              <w:spacing w:after="0" w:line="240" w:lineRule="auto"/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</w:pPr>
          </w:p>
        </w:tc>
      </w:tr>
      <w:tr w:rsidR="00BB1514" w:rsidRPr="00FC6A11" w:rsidTr="007913DD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xmlns:mc="http://schemas.openxmlformats.org/markup-compatibility/2006" xmlns:wp="http://schemas.openxmlformats.org/drawingml/2006/wordprocessingDrawing" xmlns:wps="http://schemas.microsoft.com/office/word/2010/wordprocessingShape" xmlns:wp14="http://schemas.microsoft.com/office/word/2010/wordprocessingDrawing" xmlns:v="urn:schemas-microsoft-com:vml" xmlns:w14="http://schemas.microsoft.com/office/word/2010/wordml" xmlns:o="urn:schemas-microsoft-com:office:office" w:rsidRPr="00631CF5"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mc:AlternateContent xmlns:mc="http://schemas.openxmlformats.org/markup-compatibility/2006" xmlns:w="http://schemas.openxmlformats.org/wordprocessingml/2006/main" xmlns:wp="http://schemas.openxmlformats.org/drawingml/2006/wordprocessingDrawing" xmlns:wps="http://schemas.microsoft.com/office/word/2010/wordprocessingShape" xmlns:wp14="http://schemas.microsoft.com/office/word/2010/wordprocessingDrawing" xmlns:v="urn:schemas-microsoft-com:vml" xmlns:w14="http://schemas.microsoft.com/office/word/2010/wordml" xmlns:o="urn:schemas-microsoft-com:office:office"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CFB6FA" id="Прямоугольник 1" o:spid="_x0000_s1026" style="position:absolute;margin-left:189pt;margin-top:13.2pt;width:9pt;height:8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    </w:pict>
                </mc:Fallback>
              </mc:AlternateConten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контракта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сторона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расположение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место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</w:t>
            </w:r>
          </w:p>
        </w:tc>
        <w:tc>
          <w:tcPr>
            <w:tcW w:w="0" w:type="auto"/>
            <w:gridSpan w:val="2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Клиент: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расположение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место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ххх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_________________________________________</w:t>
            </w:r>
          </w:p>
        </w:tc>
      </w:tr>
    </w:tbl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rPr>
          <w:rFonts w:ascii="GHEA Grapalat" w:eastAsia="Times New Roman" w:hAnsi="GHEA Grapalat" w:cs="Arial"/>
          <w:iCs/>
          <w:color w:val="000000"/>
          <w:sz w:val="21"/>
          <w:szCs w:val="21"/>
          <w:lang w:val="pt-BR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iCs/>
          <w:color w:val="000000"/>
          <w:sz w:val="21"/>
          <w:szCs w:val="21"/>
          <w:lang w:val="pt-BR"/>
        </w:rPr>
        <w:t xml:space="preserve">  </w:t>
      </w:r>
    </w:p>
    <w:p w:rsidR="00BB1514" w:rsidRPr="00631CF5" w:rsidRDefault="00BB1514" w:rsidP="00BB1514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ПРОТОКОЛ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№: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ДОГОВОР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ИЛИ: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МИ: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ЧАСТЬ: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pt-BR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pt-BR"/>
        </w:rPr>
        <w:t xml:space="preserve">РЕЗУЛЬТАТЫ: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ПРИЕМ </w:t>
      </w:r>
      <w:r xmlns:w="http://schemas.openxmlformats.org/wordprocessingml/2006/main" w:rsidRPr="00631CF5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ПРИЕМКА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/>
          <w:iCs/>
          <w:sz w:val="20"/>
          <w:szCs w:val="20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i/>
          <w:iCs/>
          <w:sz w:val="20"/>
          <w:szCs w:val="20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Times New Roman"/>
          <w:i/>
          <w:color w:val="000000"/>
          <w:sz w:val="21"/>
          <w:szCs w:val="21"/>
          <w:lang w:val="es-ES" w:eastAsia="ru-RU"/>
        </w:rPr>
        <w:t xml:space="preserve">" " " "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iCs/>
          <w:sz w:val="20"/>
          <w:szCs w:val="20"/>
          <w:lang w:val="es-ES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Times New Roman"/>
          <w:i/>
          <w:color w:val="000000"/>
          <w:sz w:val="21"/>
          <w:szCs w:val="21"/>
          <w:lang w:val="es-ES" w:eastAsia="ru-RU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i/>
          <w:color w:val="000000"/>
          <w:sz w:val="21"/>
          <w:szCs w:val="21"/>
          <w:lang w:val="en-AU" w:eastAsia="ru-RU"/>
        </w:rPr>
        <w:t xml:space="preserve">лет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i/>
          <w:iCs/>
          <w:sz w:val="20"/>
          <w:szCs w:val="20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Название договора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далее: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Договор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/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наименование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__________________________________________________________________________________________________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дата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"____" "__________________"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20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число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__________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Клиент: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и: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принятие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производительность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"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»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20:00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в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вне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написано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N___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аккаунт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счет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был 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выставлен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запись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из следующего:</w:t>
      </w:r>
      <w:r xmlns:w="http://schemas.openxmlformats.org/wordprocessingml/2006/main" w:rsidRPr="00631CF5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о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в пределах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сторона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s-ES"/>
        </w:rPr>
        <w:t xml:space="preserve">доставлять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s-ES"/>
        </w:rPr>
        <w:t xml:space="preserve">следующее: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s-ES"/>
        </w:rPr>
        <w:t xml:space="preserve">услуги </w:t>
      </w:r>
      <w:r xmlns:w="http://schemas.openxmlformats.org/wordprocessingml/2006/main" w:rsidRPr="00631CF5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:</w:t>
      </w:r>
    </w:p>
    <w:p w:rsidR="00BB1514" w:rsidRPr="00631CF5" w:rsidRDefault="00BB1514" w:rsidP="00BB1514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BB1514" w:rsidRPr="00631CF5" w:rsidTr="007913DD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Н: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Подается</w:t>
            </w:r>
            <w:r xmlns:w="http://schemas.openxmlformats.org/wordprocessingml/2006/main" w:rsidRPr="00631CF5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услуг</w:t>
            </w:r>
          </w:p>
        </w:tc>
      </w:tr>
      <w:tr w:rsidR="00BB1514" w:rsidRPr="00FC6A11" w:rsidTr="007913DD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имя: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технический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характеристика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кратко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эссе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количественный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индикатор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производительность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период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при условии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сумма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тысяча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AMD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Оплата: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срок сдачи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оплата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расписание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</w:tc>
      </w:tr>
      <w:tr w:rsidR="00BB1514" w:rsidRPr="00631CF5" w:rsidTr="007913DD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в соответствии 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 контракту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одобренный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покупки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расписания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на самом деле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в соответствии 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 контракту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одобренный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покупки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расписания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на самом деле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BB1514" w:rsidRPr="00631CF5" w:rsidTr="007913DD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BB1514" w:rsidRPr="00631CF5" w:rsidTr="007913DD">
        <w:trPr>
          <w:jc w:val="right"/>
        </w:trPr>
        <w:tc>
          <w:tcPr>
            <w:tcW w:w="357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:rsidR="00BB1514" w:rsidRPr="00631CF5" w:rsidRDefault="00BB1514" w:rsidP="00BB15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Arial"/>
          <w:iCs/>
          <w:color w:val="000000"/>
          <w:sz w:val="21"/>
          <w:szCs w:val="21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iCs/>
          <w:color w:val="000000"/>
          <w:sz w:val="21"/>
          <w:szCs w:val="21"/>
          <w:lang w:val="es-ES"/>
        </w:rPr>
        <w:t xml:space="preserve"> </w:t>
      </w: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Arial"/>
          <w:iCs/>
          <w:color w:val="000000"/>
          <w:sz w:val="21"/>
          <w:szCs w:val="21"/>
          <w:lang w:val="es-ES"/>
        </w:rPr>
        <w:t xml:space="preserve"> 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двусторонний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подтверждение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для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основа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составил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счет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счет-фактура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позитивный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заключение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являются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протокол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составляющая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часть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и: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прикрепил</w:t>
      </w:r>
      <w:r xmlns:w="http://schemas.openxmlformats.org/wordprocessingml/2006/main" w:rsidRPr="00631CF5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являются</w:t>
      </w:r>
    </w:p>
    <w:p w:rsidR="00BB1514" w:rsidRPr="00631CF5" w:rsidRDefault="00BB1514" w:rsidP="00BB1514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:rsidR="00BB1514" w:rsidRPr="00631CF5" w:rsidRDefault="00BB1514" w:rsidP="00BB1514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ind w:firstLine="375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xmlns:w="http://schemas.openxmlformats.org/wordprocessingml/2006/main" w:rsidRPr="00631CF5">
        <w:rPr>
          <w:rFonts w:ascii="GHEA Grapalat" w:eastAsia="Times New Roman" w:hAnsi="GHEA Grapalat" w:cs="Courier New"/>
          <w:iCs/>
          <w:snapToGrid w:val="0"/>
          <w:color w:val="000000"/>
          <w:sz w:val="21"/>
          <w:szCs w:val="21"/>
          <w:lang w:val="es-ES"/>
        </w:rPr>
        <w:t xml:space="preserve"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BB1514" w:rsidRPr="00631CF5" w:rsidTr="007913DD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Сервис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передал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Сервис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принял</w:t>
            </w:r>
          </w:p>
        </w:tc>
      </w:tr>
      <w:tr w:rsidR="00BB1514" w:rsidRPr="00631CF5" w:rsidTr="007913DD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подпись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подпись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BB1514" w:rsidRPr="00631CF5" w:rsidTr="007913DD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имя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имя</w:t>
            </w:r>
          </w:p>
        </w:tc>
      </w:tr>
      <w:tr w:rsidR="00BB1514" w:rsidRPr="00631CF5" w:rsidTr="007913DD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Т.</w:t>
            </w:r>
            <w:r xmlns:w="http://schemas.openxmlformats.org/wordprocessingml/2006/main" w:rsidRPr="00631CF5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                             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Т.</w:t>
            </w:r>
          </w:p>
        </w:tc>
      </w:tr>
    </w:tbl>
    <w:p w:rsidR="00BB1514" w:rsidRPr="00631CF5" w:rsidRDefault="00BB1514" w:rsidP="00BB1514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sz w:val="18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  <w:lang w:val="en-US"/>
        </w:rPr>
      </w:pP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Приложение: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  <w:lang w:val="en-US"/>
        </w:rPr>
        <w:t xml:space="preserve">3.1: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« 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» 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лет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запечатанный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</w:t>
      </w:r>
    </w:p>
    <w:p w:rsidR="00BB1514" w:rsidRPr="00631CF5" w:rsidRDefault="00BB1514" w:rsidP="00BB1514">
      <w:pPr xmlns:w="http://schemas.openxmlformats.org/wordprocessingml/2006/main"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</w:rPr>
      </w:pP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lastRenderedPageBreak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                    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с кодом</w:t>
      </w:r>
      <w:r xmlns:w="http://schemas.openxmlformats.org/wordprocessingml/2006/main" w:rsidRPr="00631CF5">
        <w:rPr>
          <w:rFonts w:ascii="GHEA Grapalat" w:eastAsia="Times New Roman" w:hAnsi="GHEA Grapalat" w:cs="TimesArmenianPSMT"/>
          <w:i/>
          <w:sz w:val="20"/>
          <w:szCs w:val="24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i/>
          <w:sz w:val="20"/>
          <w:szCs w:val="24"/>
        </w:rPr>
        <w:t xml:space="preserve">контракта</w:t>
      </w:r>
    </w:p>
    <w:p w:rsidR="00BB1514" w:rsidRPr="00631CF5" w:rsidRDefault="00BB1514" w:rsidP="00BB1514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ArmenianPSMT"/>
          <w:i/>
          <w:sz w:val="20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АКТ 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Н: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</w:t>
      </w: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контракта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результат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доставить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факт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исправить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касательно</w:t>
      </w:r>
      <w:r xmlns:w="http://schemas.openxmlformats.org/wordprocessingml/2006/main" w:rsidRPr="00631CF5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</w:t>
      </w: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20"/>
          <w:szCs w:val="20"/>
          <w:lang w:val="en-U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записано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есть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что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 xml:space="preserve">       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из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далее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Клиент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/>
        </w:rPr>
        <w:t xml:space="preserve">)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 xml:space="preserve">       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из</w:t>
      </w: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en-US"/>
        </w:rPr>
        <w:t xml:space="preserve">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2"/>
          <w:lang w:val="en-US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2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2"/>
          <w:lang w:val="en-US"/>
        </w:rPr>
        <w:t xml:space="preserve">имя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2"/>
          <w:lang w:val="en-US"/>
        </w:rPr>
        <w:t xml:space="preserve">     </w:t>
      </w:r>
      <w:r xmlns:w="http://schemas.openxmlformats.org/wordprocessingml/2006/main" w:rsidRPr="00631CF5">
        <w:rPr>
          <w:rFonts w:ascii="GHEA Grapalat" w:eastAsia="Times New Roman" w:hAnsi="GHEA Grapalat" w:cs="Sylfaen"/>
          <w:sz w:val="16"/>
          <w:szCs w:val="16"/>
          <w:lang w:val="en-US"/>
        </w:rPr>
        <w:t xml:space="preserve">                                                          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2"/>
          <w:lang w:val="en-US"/>
        </w:rPr>
        <w:t xml:space="preserve">Исполнитель: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2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2"/>
          <w:lang w:val="en-US"/>
        </w:rPr>
        <w:t xml:space="preserve">имя</w:t>
      </w: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2"/>
          <w:lang w:val="en-US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 этого момента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/>
        </w:rPr>
        <w:t xml:space="preserve">оператор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K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)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en-US"/>
        </w:rPr>
        <w:t xml:space="preserve">между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en-US"/>
        </w:rPr>
        <w:t xml:space="preserve">20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N: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6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6"/>
          <w:lang w:val="hy-AM"/>
        </w:rPr>
        <w:t xml:space="preserve">уплотнение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6"/>
          <w:lang w:val="hy-AM"/>
        </w:rPr>
        <w:t xml:space="preserve">дата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 xml:space="preserve">     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6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12"/>
          <w:szCs w:val="16"/>
          <w:lang w:val="hy-AM"/>
        </w:rPr>
        <w:t xml:space="preserve">число</w:t>
      </w:r>
      <w:r xmlns:w="http://schemas.openxmlformats.org/wordprocessingml/2006/main" w:rsidRPr="00631CF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покупки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пределах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4"/>
          <w:lang w:val="hy-AM"/>
        </w:rPr>
        <w:t xml:space="preserve">лет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чтобы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сдача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-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приемка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цель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передал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ниже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услуги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.</w:t>
      </w:r>
    </w:p>
    <w:p w:rsidR="00BB1514" w:rsidRPr="00631CF5" w:rsidRDefault="00BB1514" w:rsidP="00BB1514">
      <w:pPr>
        <w:tabs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31CF5">
        <w:rPr>
          <w:rFonts w:ascii="GHEA Grapalat" w:eastAsia="Times New Roman" w:hAnsi="GHEA Grapalat" w:cs="Sylfaen"/>
          <w:sz w:val="24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BB1514" w:rsidRPr="00631CF5" w:rsidTr="007913DD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Услуга</w:t>
            </w:r>
          </w:p>
        </w:tc>
      </w:tr>
      <w:tr w:rsidR="00BB1514" w:rsidRPr="00631CF5" w:rsidTr="007913DD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имя: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измерение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единица</w:t>
            </w:r>
            <w:r xmlns:w="http://schemas.openxmlformats.org/wordprocessingml/2006/main" w:rsidRPr="00631CF5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сумма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(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фактическая </w:t>
            </w:r>
            <w:r xmlns:w="http://schemas.openxmlformats.org/wordprocessingml/2006/main" w:rsidRPr="00631CF5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)</w:t>
            </w:r>
          </w:p>
        </w:tc>
      </w:tr>
      <w:tr w:rsidR="00BB1514" w:rsidRPr="00631CF5" w:rsidTr="007913DD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BB1514" w:rsidRPr="00631CF5" w:rsidTr="007913DD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акт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составил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2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экземпляра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каждый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в сторону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предоставил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по одному каждый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hy-AM"/>
        </w:rPr>
        <w:t xml:space="preserve">например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hy-AM"/>
        </w:rPr>
        <w:t xml:space="preserve">​</w:t>
      </w: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:rsidR="00BB1514" w:rsidRPr="00631CF5" w:rsidRDefault="00BB1514" w:rsidP="00BB1514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xmlns:w="http://schemas.openxmlformats.org/wordprocessingml/2006/main" w:rsidRPr="00631CF5">
        <w:rPr>
          <w:rFonts w:ascii="Arial" w:eastAsia="Times New Roman" w:hAnsi="Arial" w:cs="Arial"/>
          <w:lang w:val="en-US"/>
        </w:rPr>
        <w:t xml:space="preserve">СТОРОНЫ</w:t>
      </w:r>
    </w:p>
    <w:p w:rsidR="00BB1514" w:rsidRPr="00631CF5" w:rsidRDefault="00BB1514" w:rsidP="00BB1514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BB1514" w:rsidRPr="00631CF5" w:rsidTr="007913DD">
        <w:tc>
          <w:tcPr>
            <w:tcW w:w="4785" w:type="dxa"/>
          </w:tcPr>
          <w:p w:rsidR="00BB1514" w:rsidRPr="00631CF5" w:rsidRDefault="00BB1514" w:rsidP="00BB1514">
            <w:pPr xmlns:w="http://schemas.openxmlformats.org/wordprocessingml/2006/main"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lang w:val="en-US"/>
              </w:rPr>
              <w:t xml:space="preserve">Доставленный</w:t>
            </w:r>
          </w:p>
        </w:tc>
        <w:tc>
          <w:tcPr>
            <w:tcW w:w="5223" w:type="dxa"/>
          </w:tcPr>
          <w:p w:rsidR="00BB1514" w:rsidRPr="00631CF5" w:rsidRDefault="00BB1514" w:rsidP="00BB1514">
            <w:pPr xmlns:w="http://schemas.openxmlformats.org/wordprocessingml/2006/main"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b/>
                <w:bCs/>
                <w:lang w:val="en-US"/>
              </w:rPr>
              <w:t xml:space="preserve">Принял</w:t>
            </w:r>
          </w:p>
        </w:tc>
      </w:tr>
    </w:tbl>
    <w:p w:rsidR="00BB1514" w:rsidRPr="00631CF5" w:rsidRDefault="00BB1514" w:rsidP="00BB1514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xmlns:w="http://schemas.openxmlformats.org/wordprocessingml/2006/main" w:type="gramStart"/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 w:eastAsia="ru-RU"/>
        </w:rPr>
        <w:t xml:space="preserve">приложение</w:t>
      </w:r>
      <w:proofErr xmlns:w="http://schemas.openxmlformats.org/wordprocessingml/2006/main" w:type="gramEnd"/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 w:eastAsia="ru-RU"/>
        </w:rPr>
        <w:t xml:space="preserve">разработанный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xmlns:w="http://schemas.openxmlformats.org/wordprocessingml/2006/main" w:rsidRPr="00631CF5">
        <w:rPr>
          <w:rFonts w:ascii="Arial" w:eastAsia="Times New Roman" w:hAnsi="Arial" w:cs="Arial"/>
          <w:sz w:val="20"/>
          <w:szCs w:val="20"/>
          <w:lang w:val="en-US" w:eastAsia="ru-RU"/>
        </w:rPr>
        <w:t xml:space="preserve">представитель </w:t>
      </w:r>
      <w:r xmlns:w="http://schemas.openxmlformats.org/wordprocessingml/2006/main" w:rsidRPr="00631CF5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:</w:t>
      </w:r>
    </w:p>
    <w:p w:rsidR="00BB1514" w:rsidRPr="00631CF5" w:rsidRDefault="00BB1514" w:rsidP="00BB1514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BB1514" w:rsidRPr="00631CF5" w:rsidTr="007913DD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имя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имя</w:t>
            </w:r>
          </w:p>
        </w:tc>
      </w:tr>
      <w:tr w:rsidR="00BB1514" w:rsidRPr="00631CF5" w:rsidTr="007913DD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подпись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подпись</w:t>
            </w:r>
          </w:p>
        </w:tc>
      </w:tr>
      <w:tr w:rsidR="00BB1514" w:rsidRPr="00631CF5" w:rsidTr="007913DD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1514" w:rsidRPr="00631CF5" w:rsidRDefault="00BB1514" w:rsidP="00BB1514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631CF5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BB1514" w:rsidRPr="00631CF5" w:rsidRDefault="00BB1514" w:rsidP="00BB1514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B1514" w:rsidRPr="00631CF5" w:rsidRDefault="00BB1514" w:rsidP="00BB1514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BB1514" w:rsidRPr="00631CF5" w:rsidRDefault="00BB1514" w:rsidP="00BB1514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90346" w:rsidRPr="00631CF5" w:rsidRDefault="00F90346">
      <w:pPr>
        <w:rPr>
          <w:rFonts w:ascii="GHEA Grapalat" w:hAnsi="GHEA Grapalat"/>
        </w:rPr>
      </w:pPr>
    </w:p>
    <w:sectPr w:rsidR="00F90346" w:rsidRPr="00631CF5" w:rsidSect="007913DD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C36" w:rsidRDefault="00C80C36" w:rsidP="00BB1514">
      <w:pPr>
        <w:spacing w:after="0" w:line="240" w:lineRule="auto"/>
      </w:pPr>
      <w:r>
        <w:separator/>
      </w:r>
    </w:p>
  </w:endnote>
  <w:endnote w:type="continuationSeparator" w:id="0">
    <w:p w:rsidR="00C80C36" w:rsidRDefault="00C80C36" w:rsidP="00BB1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C36" w:rsidRDefault="00C80C36" w:rsidP="00BB1514">
      <w:pPr>
        <w:spacing w:after="0" w:line="240" w:lineRule="auto"/>
      </w:pPr>
      <w:r>
        <w:separator/>
      </w:r>
    </w:p>
  </w:footnote>
  <w:footnote w:type="continuationSeparator" w:id="0">
    <w:p w:rsidR="00C80C36" w:rsidRDefault="00C80C36" w:rsidP="00BB1514">
      <w:pPr>
        <w:spacing w:after="0" w:line="240" w:lineRule="auto"/>
      </w:pPr>
      <w:r>
        <w:continuationSeparator/>
      </w:r>
    </w:p>
  </w:footnote>
  <w:footnote w:id="1">
    <w:p w:rsidR="003A7AF1" w:rsidRPr="00350070" w:rsidDel="00AE5E4B" w:rsidRDefault="003A7AF1" w:rsidP="00BB1514">
      <w:pPr>
        <w:pStyle w:val="af2"/>
        <w:shd w:val="clear" w:color="auto" w:fill="FFFFFF"/>
        <w:jc w:val="both"/>
        <w:rPr>
          <w:del w:id="2" w:author="Inesa Kocharyan" w:date="2019-10-02T12:25:00Z"/>
          <w:rFonts w:ascii="GHEA Grapalat" w:hAnsi="GHEA Grapalat" w:cs="Sylfaen"/>
          <w:i/>
          <w:sz w:val="16"/>
          <w:szCs w:val="16"/>
          <w:lang w:val="en-US"/>
        </w:rPr>
      </w:pPr>
    </w:p>
  </w:footnote>
  <w:footnote w:id="2">
    <w:p w:rsidR="003A7AF1" w:rsidRPr="00EC2CDE" w:rsidRDefault="003A7AF1" w:rsidP="00BB1514">
      <w:pPr xmlns:w="http://schemas.openxmlformats.org/wordprocessingml/2006/main">
        <w:pStyle w:val="af2"/>
        <w:jc w:val="both"/>
        <w:rPr>
          <w:rFonts w:ascii="Sylfaen" w:hAnsi="Sylfaen" w:cs="Sylfaen"/>
          <w:lang w:val="af-ZA"/>
        </w:rPr>
      </w:pPr>
      <w:r xmlns:w="http://schemas.openxmlformats.org/wordprocessingml/2006/main"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14. В случае участия в порядке </w:t>
      </w:r>
      <w:r xmlns:w="http://schemas.openxmlformats.org/wordprocessingml/2006/main" w:rsidRPr="003053EF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совместной </w:t>
      </w:r>
      <w:r xmlns:w="http://schemas.openxmlformats.org/wordprocessingml/2006/main" w:rsidRPr="003053EF">
        <w:rPr>
          <w:rFonts w:ascii="GHEA Grapalat" w:hAnsi="GHEA Grapalat" w:cs="Sylfaen"/>
          <w:i/>
          <w:sz w:val="16"/>
          <w:szCs w:val="16"/>
        </w:rPr>
        <w:t xml:space="preserve">деятельности (консорциума) документы, включенные в заявку и утвержденные участником, должны быть одобрены всеми членами консорциума.</w:t>
      </w:r>
    </w:p>
  </w:footnote>
  <w:footnote w:id="3">
    <w:p w:rsidR="003A7AF1" w:rsidRPr="00B01C80" w:rsidRDefault="003A7AF1" w:rsidP="00BB1514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Calibri" w:hAnsi="Calibri"/>
          <w:sz w:val="20"/>
          <w:szCs w:val="20"/>
          <w:lang w:val="hy-AM" w:eastAsia="ru-RU"/>
        </w:rPr>
      </w:pPr>
      <w:r xmlns:w="http://schemas.openxmlformats.org/wordprocessingml/2006/main">
        <w:rPr>
          <w:rStyle w:val="af6"/>
        </w:rPr>
        <w:footnoteRef xmlns:w="http://schemas.openxmlformats.org/wordprocessingml/2006/main"/>
      </w:r>
      <w:r xmlns:w="http://schemas.openxmlformats.org/wordprocessingml/2006/main" w:rsidRPr="007C2603">
        <w:rPr>
          <w:lang w:val="af-ZA"/>
        </w:rPr>
        <w:t xml:space="preserve"> </w:t>
      </w:r>
      <w:r xmlns:w="http://schemas.openxmlformats.org/wordprocessingml/2006/main" w:rsidRPr="007C2603">
        <w:rPr>
          <w:rFonts w:ascii="GHEA Grapalat" w:hAnsi="GHEA Grapalat"/>
          <w:i/>
          <w:sz w:val="16"/>
          <w:szCs w:val="16"/>
          <w:lang w:val="hy-AM" w:eastAsia="ru-RU"/>
        </w:rPr>
        <w:t xml:space="preserve">Если применяется правило, предусмотренное вторым предложением пункта 2.4 части 1 настоящего приглашения, то слова "обязывают в случае признания выбранным участником в порядке и сроки, указанные в приглашении, представить обеспечение квалификации» заменяются на «на дату вскрытия предложений». имеет рейтинг кредитоспособности, присвоенный международными авторитетными организациями (Fitch, Moody's, </w:t>
      </w:r>
      <w:hyperlink xmlns:w="http://schemas.openxmlformats.org/wordprocessingml/2006/main" xmlns:r="http://schemas.openxmlformats.org/officeDocument/2006/relationships" r:id="rId1" w:tgtFrame="_blank" w:history="1">
        <w:r xmlns:w="http://schemas.openxmlformats.org/wordprocessingml/2006/main" w:rsidRPr="007C2603">
          <w:rPr>
            <w:rFonts w:ascii="GHEA Grapalat" w:hAnsi="GHEA Grapalat"/>
            <w:i/>
            <w:sz w:val="16"/>
            <w:szCs w:val="16"/>
            <w:lang w:val="hy-AM" w:eastAsia="ru-RU"/>
          </w:rPr>
          <w:t xml:space="preserve">Standard &amp; Poor's </w:t>
        </w:r>
      </w:hyperlink>
      <w:r xmlns:w="http://schemas.openxmlformats.org/wordprocessingml/2006/main" w:rsidRPr="007C2603">
        <w:rPr>
          <w:rFonts w:ascii="GHEA Grapalat" w:hAnsi="GHEA Grapalat"/>
          <w:i/>
          <w:sz w:val="16"/>
          <w:szCs w:val="16"/>
          <w:lang w:val="hy-AM" w:eastAsia="ru-RU"/>
        </w:rPr>
        <w:t xml:space="preserve">), как минимум равный суверенному рейтингу, присвоенному Республике Армения. &gt;&gt; на словах. При этом указывается и размер рейтинга.</w:t>
      </w:r>
    </w:p>
    <w:p w:rsidR="003A7AF1" w:rsidRPr="007C2603" w:rsidRDefault="003A7AF1" w:rsidP="00BB1514">
      <w:pPr>
        <w:pStyle w:val="af2"/>
        <w:rPr>
          <w:rFonts w:ascii="Calibri" w:hAnsi="Calibri"/>
        </w:rPr>
      </w:pPr>
    </w:p>
  </w:footnote>
  <w:footnote w:id="4">
    <w:p w:rsidR="003A7AF1" w:rsidRDefault="003A7AF1" w:rsidP="00BB1514">
      <w:pPr xmlns:w="http://schemas.openxmlformats.org/wordprocessingml/2006/main">
        <w:pStyle w:val="af2"/>
        <w:rPr>
          <w:rFonts w:ascii="GHEA Grapalat" w:hAnsi="GHEA Grapalat"/>
          <w:i/>
          <w:lang w:val="hy-AM"/>
        </w:rPr>
      </w:pP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*будет завершено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является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комиссии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секретаря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по 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: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до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приглашение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в информационном бюллетене</w:t>
      </w:r>
      <w:r xmlns:w="http://schemas.openxmlformats.org/wordprocessingml/2006/main" w:rsidRPr="0039302D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издательский.</w:t>
      </w:r>
    </w:p>
    <w:p w:rsidR="003A7AF1" w:rsidRPr="0039302D" w:rsidRDefault="003A7AF1" w:rsidP="00BB1514">
      <w:pPr>
        <w:pStyle w:val="af2"/>
        <w:rPr>
          <w:rFonts w:ascii="GHEA Grapalat" w:hAnsi="GHEA Grapalat"/>
          <w:i/>
          <w:lang w:val="hy-AM"/>
        </w:rPr>
      </w:pPr>
    </w:p>
    <w:p w:rsidR="003A7AF1" w:rsidRPr="0039302D" w:rsidRDefault="003A7AF1" w:rsidP="00BB1514">
      <w:pPr xmlns:w="http://schemas.openxmlformats.org/wordprocessingml/2006/main">
        <w:pStyle w:val="31"/>
        <w:spacing w:line="240" w:lineRule="auto"/>
        <w:ind w:left="142" w:firstLine="0"/>
        <w:rPr>
          <w:rFonts w:ascii="GHEA Grapalat" w:hAnsi="GHEA Grapalat"/>
          <w:i/>
          <w:lang w:val="hy-AM" w:eastAsia="ru-RU"/>
        </w:rPr>
      </w:pP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** - при заполнении заявления участник указывает ссылку на сайт, содержащий информацию о его реальных выгодоприобретателях, если этим участником является "Государственная регистрация юридических лиц, подразделений юридических лиц, учреждений и государственная регистрация индивидуальных предпринимателей"</w:t>
      </w:r>
      <w:r xmlns:w="http://schemas.openxmlformats.org/wordprocessingml/2006/main" w:rsidRPr="0039302D">
        <w:rPr>
          <w:rFonts w:ascii="Calibri" w:hAnsi="Calibri" w:cs="Calibri"/>
          <w:i/>
          <w:lang w:val="hy-AM" w:eastAsia="ru-RU"/>
        </w:rPr>
        <w:t xml:space="preserve"> 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о"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закона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на основе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на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настоящий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бенефициары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касательно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декларация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представить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долг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имея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юридический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человек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является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и: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приложение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представить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дня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по состоянию на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определенный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чтобы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нуждаться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является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 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сведения о его реальных бенефициарах зарегистрированы в органе Государственного реестра юридических </w:t>
      </w:r>
      <w:r xmlns:w="http://schemas.openxmlformats.org/wordprocessingml/2006/main" w:rsidRPr="0039302D">
        <w:rPr>
          <w:rFonts w:ascii="GHEA Grapalat" w:hAnsi="GHEA Grapalat" w:cs="GHEA Grapalat"/>
          <w:i/>
          <w:lang w:val="hy-AM" w:eastAsia="ru-RU"/>
        </w:rPr>
        <w:t xml:space="preserve">лиц ,</w:t>
      </w:r>
    </w:p>
    <w:p w:rsidR="003A7AF1" w:rsidRPr="0039302D" w:rsidRDefault="003A7AF1" w:rsidP="00BB1514">
      <w:pPr>
        <w:pStyle w:val="31"/>
        <w:spacing w:line="240" w:lineRule="auto"/>
        <w:ind w:left="142" w:firstLine="0"/>
        <w:rPr>
          <w:rFonts w:ascii="GHEA Grapalat" w:hAnsi="GHEA Grapalat"/>
          <w:i/>
          <w:lang w:val="hy-AM" w:eastAsia="ru-RU"/>
        </w:rPr>
      </w:pPr>
    </w:p>
    <w:p w:rsidR="003A7AF1" w:rsidRPr="0039302D" w:rsidRDefault="003A7AF1" w:rsidP="00BB1514">
      <w:pPr xmlns:w="http://schemas.openxmlformats.org/wordprocessingml/2006/main">
        <w:pStyle w:val="31"/>
        <w:spacing w:line="240" w:lineRule="auto"/>
        <w:ind w:left="142" w:firstLine="218"/>
        <w:rPr>
          <w:rFonts w:ascii="GHEA Grapalat" w:hAnsi="GHEA Grapalat"/>
          <w:i/>
          <w:lang w:val="hy-AM" w:eastAsia="ru-RU"/>
        </w:rPr>
      </w:pP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- Если участник не является юридическим лицом, обязанным подавать декларацию о бенефициарных собственниках на основании Закона «О государственной регистрации юридических лиц, подразделений юридических лиц, учреждений и индивидуальных предпринимателей», либо если он является таким юридическим лицом но не был обязан юридическим лицам на день подачи заявления регистрировать сведения о своих реальных выгодоприобретателях в органе госрегистрации, тогда при заполнении заявления-заявления слова &lt;&lt;ссылка на сайт, содержащий сведения &gt;&gt; заменяется на &lt;&lt;оператор согласно приложению 1 </w:t>
      </w:r>
      <w:r xmlns:w="http://schemas.openxmlformats.org/wordprocessingml/2006/main" w:rsidRPr="0039302D">
        <w:rPr>
          <w:rFonts w:ascii="Cambria Math" w:hAnsi="Cambria Math" w:cs="Cambria Math"/>
          <w:i/>
          <w:lang w:val="hy-AM" w:eastAsia="ru-RU"/>
        </w:rPr>
        <w:t xml:space="preserve">. </w:t>
      </w:r>
      <w:r xmlns:w="http://schemas.openxmlformats.org/wordprocessingml/2006/main" w:rsidRPr="0039302D">
        <w:rPr>
          <w:rFonts w:ascii="GHEA Grapalat" w:hAnsi="GHEA Grapalat"/>
          <w:i/>
          <w:lang w:val="hy-AM" w:eastAsia="ru-RU"/>
        </w:rPr>
        <w:t xml:space="preserve">1&gt;&gt;прописью,</w:t>
      </w:r>
    </w:p>
    <w:p w:rsidR="003A7AF1" w:rsidRPr="0039302D" w:rsidRDefault="003A7AF1" w:rsidP="00BB1514">
      <w:pPr>
        <w:pStyle w:val="af2"/>
        <w:rPr>
          <w:rFonts w:ascii="GHEA Grapalat" w:hAnsi="GHEA Grapalat"/>
          <w:i/>
          <w:lang w:val="hy-AM"/>
        </w:rPr>
      </w:pPr>
    </w:p>
    <w:p w:rsidR="003A7AF1" w:rsidRPr="0039302D" w:rsidRDefault="003A7AF1" w:rsidP="00BB1514">
      <w:pPr xmlns:w="http://schemas.openxmlformats.org/wordprocessingml/2006/main">
        <w:pStyle w:val="af2"/>
        <w:ind w:firstLine="284"/>
        <w:rPr>
          <w:rFonts w:ascii="GHEA Grapalat" w:hAnsi="GHEA Grapalat"/>
          <w:i/>
          <w:lang w:val="hy-AM"/>
        </w:rPr>
      </w:pP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- если участник является индивидуальным предпринимателем или физическим лицом, он не предоставляет сведения о реальных выгодоприобретателях.</w:t>
      </w:r>
    </w:p>
    <w:p w:rsidR="003A7AF1" w:rsidRPr="0039302D" w:rsidRDefault="003A7AF1" w:rsidP="00BB1514">
      <w:pPr>
        <w:pStyle w:val="af2"/>
        <w:rPr>
          <w:rFonts w:ascii="GHEA Grapalat" w:hAnsi="GHEA Grapalat"/>
          <w:i/>
          <w:lang w:val="hy-AM"/>
        </w:rPr>
      </w:pPr>
    </w:p>
    <w:p w:rsidR="003A7AF1" w:rsidRPr="0039302D" w:rsidRDefault="003A7AF1" w:rsidP="00BB1514">
      <w:pPr xmlns:w="http://schemas.openxmlformats.org/wordprocessingml/2006/main">
        <w:pStyle w:val="af2"/>
        <w:rPr>
          <w:rFonts w:ascii="GHEA Grapalat" w:hAnsi="GHEA Grapalat"/>
          <w:i/>
          <w:lang w:val="af-ZA"/>
        </w:rPr>
      </w:pPr>
      <w:r xmlns:w="http://schemas.openxmlformats.org/wordprocessingml/2006/main" w:rsidRPr="0039302D">
        <w:rPr>
          <w:rFonts w:ascii="GHEA Grapalat" w:hAnsi="GHEA Grapalat"/>
          <w:i/>
          <w:lang w:val="hy-AM"/>
        </w:rPr>
        <w:t xml:space="preserve"> </w:t>
      </w: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3A7AF1" w:rsidRDefault="003A7AF1" w:rsidP="00BB151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3A7AF1" w:rsidRDefault="003A7AF1" w:rsidP="00BB151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3A7AF1" w:rsidRDefault="003A7AF1" w:rsidP="00BB151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3A7AF1" w:rsidRPr="00712340" w:rsidRDefault="003A7AF1" w:rsidP="00BB1514">
      <w:pPr xmlns:w="http://schemas.openxmlformats.org/wordprocessingml/2006/main"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r xmlns:w="http://schemas.openxmlformats.org/wordprocessingml/2006/main" w:rsidRPr="00712340">
        <w:rPr>
          <w:rFonts w:ascii="GHEA Grapalat" w:hAnsi="GHEA Grapalat" w:cs="Sylfaen"/>
          <w:b/>
          <w:sz w:val="20"/>
          <w:lang w:val="es-ES"/>
        </w:rPr>
        <w:t xml:space="preserve">Приложение </w:t>
      </w:r>
      <w:r xmlns:w="http://schemas.openxmlformats.org/wordprocessingml/2006/main" w:rsidRPr="00712340">
        <w:rPr>
          <w:rFonts w:ascii="GHEA Grapalat" w:hAnsi="GHEA Grapalat" w:cs="Arial"/>
          <w:b/>
          <w:sz w:val="20"/>
          <w:lang w:val="es-ES"/>
        </w:rPr>
        <w:t xml:space="preserve">N 1.1*</w:t>
      </w:r>
    </w:p>
    <w:p w:rsidR="003A7AF1" w:rsidRPr="00712340" w:rsidRDefault="003A7AF1" w:rsidP="00BB1514">
      <w:pPr xmlns:w="http://schemas.openxmlformats.org/wordprocessingml/2006/main"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xmlns:w="http://schemas.openxmlformats.org/wordprocessingml/2006/main" w:rsidRPr="00712340">
        <w:rPr>
          <w:rFonts w:ascii="GHEA Grapalat" w:hAnsi="GHEA Grapalat" w:cs="Sylfaen"/>
          <w:b/>
          <w:lang w:val="es-ES"/>
        </w:rPr>
        <w:t xml:space="preserve">С кодом </w:t>
      </w:r>
      <w:r xmlns:w="http://schemas.openxmlformats.org/wordprocessingml/2006/main">
        <w:rPr>
          <w:rFonts w:ascii="Arial" w:hAnsi="Arial" w:cs="Arial"/>
          <w:b/>
          <w:i/>
          <w:color w:val="000000"/>
          <w:szCs w:val="27"/>
          <w:lang w:val="hy-AM"/>
        </w:rPr>
        <w:t xml:space="preserve">LM-THAT-GHTSDB-24/01</w:t>
      </w:r>
    </w:p>
    <w:p w:rsidR="003A7AF1" w:rsidRDefault="003A7AF1" w:rsidP="00BB1514">
      <w:pPr xmlns:w="http://schemas.openxmlformats.org/wordprocessingml/2006/main">
        <w:pStyle w:val="31"/>
        <w:spacing w:line="240" w:lineRule="auto"/>
        <w:jc w:val="right"/>
        <w:rPr>
          <w:rFonts w:ascii="GHEA Grapalat" w:hAnsi="GHEA Grapalat" w:cs="Sylfaen"/>
          <w:b/>
          <w:lang w:val="es-ES"/>
        </w:rPr>
      </w:pPr>
      <w:r xmlns:w="http://schemas.openxmlformats.org/wordprocessingml/2006/main">
        <w:rPr>
          <w:rFonts w:ascii="GHEA Grapalat" w:hAnsi="GHEA Grapalat" w:cs="Sylfaen"/>
          <w:b/>
          <w:lang w:val="es-ES"/>
        </w:rPr>
        <w:t xml:space="preserve">запрос котировок</w:t>
      </w:r>
      <w:r xmlns:w="http://schemas.openxmlformats.org/wordprocessingml/2006/main" w:rsidRPr="00712340">
        <w:rPr>
          <w:rFonts w:ascii="GHEA Grapalat" w:hAnsi="GHEA Grapalat" w:cs="Arial"/>
          <w:b/>
          <w:lang w:val="es-ES"/>
        </w:rPr>
        <w:t xml:space="preserve"> </w:t>
      </w:r>
      <w:r xmlns:w="http://schemas.openxmlformats.org/wordprocessingml/2006/main" w:rsidRPr="00712340">
        <w:rPr>
          <w:rFonts w:ascii="GHEA Grapalat" w:hAnsi="GHEA Grapalat" w:cs="Sylfaen"/>
          <w:b/>
          <w:lang w:val="es-ES"/>
        </w:rPr>
        <w:t xml:space="preserve">приглашения</w:t>
      </w:r>
    </w:p>
    <w:p w:rsidR="003A7AF1" w:rsidRDefault="003A7AF1" w:rsidP="00BB1514">
      <w:pPr>
        <w:pStyle w:val="31"/>
        <w:spacing w:line="240" w:lineRule="auto"/>
        <w:jc w:val="right"/>
        <w:rPr>
          <w:rFonts w:ascii="GHEA Grapalat" w:hAnsi="GHEA Grapalat" w:cs="Sylfaen"/>
          <w:b/>
          <w:lang w:val="es-ES"/>
        </w:rPr>
      </w:pPr>
    </w:p>
    <w:p w:rsidR="003A7AF1" w:rsidRPr="00FA6936" w:rsidRDefault="003A7AF1" w:rsidP="00BB1514">
      <w:pPr xmlns:w="http://schemas.openxmlformats.org/wordprocessingml/2006/main">
        <w:pStyle w:val="31"/>
        <w:spacing w:line="240" w:lineRule="auto"/>
        <w:jc w:val="center"/>
        <w:rPr>
          <w:rFonts w:ascii="GHEA Grapalat" w:hAnsi="GHEA Grapalat" w:cs="Arial"/>
          <w:b/>
          <w:lang w:val="hy-AM"/>
        </w:rPr>
      </w:pPr>
      <w:r xmlns:w="http://schemas.openxmlformats.org/wordprocessingml/2006/main">
        <w:rPr>
          <w:rFonts w:ascii="GHEA Grapalat" w:hAnsi="GHEA Grapalat" w:cs="Sylfaen"/>
          <w:b/>
          <w:lang w:val="hy-AM"/>
        </w:rPr>
        <w:t xml:space="preserve">ФОРМА</w:t>
      </w:r>
    </w:p>
    <w:p w:rsidR="003A7AF1" w:rsidRPr="00A66FC2" w:rsidRDefault="003A7AF1" w:rsidP="00BB1514">
      <w:pPr xmlns:w="http://schemas.openxmlformats.org/wordprocessingml/2006/main"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xmlns:w="http://schemas.openxmlformats.org/wordprocessingml/2006/main" w:rsidRPr="00A66FC2">
        <w:rPr>
          <w:rFonts w:ascii="GHEA Grapalat" w:eastAsia="GHEA Grapalat" w:hAnsi="GHEA Grapalat" w:cs="GHEA Grapalat"/>
          <w:lang w:val="hy-AM"/>
        </w:rPr>
        <w:t xml:space="preserve">ЗАЯВЛЕНИЕ ФАКТИЧЕСКИХ БЕНЕФИЦИАРОВ</w:t>
      </w:r>
    </w:p>
    <w:p w:rsidR="003A7AF1" w:rsidRPr="00FD1EE4" w:rsidRDefault="003A7AF1" w:rsidP="00BB151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Организация</w:t>
      </w:r>
    </w:p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на латыни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>
              <w:rPr>
                <w:rFonts w:ascii="GHEA Grapalat" w:eastAsia="GHEA Grapalat" w:hAnsi="GHEA Grapalat" w:cs="GHEA Grapalat"/>
                <w:color w:val="000000"/>
              </w:rPr>
              <w:t xml:space="preserve"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Дата, месяц, год регистрации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Адрес регистрации: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Государство регистрации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Лицо, подающее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 и фамилия лица, подающего декларацию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Должность лица, подающего декларацию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Подача заявления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Дата, месяц, год подписания декларации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Количество страниц декларации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Подпись лица, подающего декларацию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>
        <w:rPr>
          <w:rFonts w:ascii="GHEA Grapalat" w:eastAsia="GHEA Grapalat" w:hAnsi="GHEA Grapalat" w:cs="GHEA Grapalat"/>
        </w:rPr>
      </w:pPr>
    </w:p>
    <w:p w:rsidR="003A7AF1" w:rsidRPr="00FD1EE4" w:rsidRDefault="003A7AF1" w:rsidP="00BB1514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:rsidR="003A7AF1" w:rsidRPr="00FD1EE4" w:rsidRDefault="003A7AF1" w:rsidP="00BB151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Акции</w:t>
      </w:r>
      <w:r xmlns:w="http://schemas.openxmlformats.org/wordprocessingml/2006/main" w:rsidRPr="00FD1EE4">
        <w:rPr>
          <w:rFonts w:ascii="GHEA Grapalat" w:eastAsia="GHEA Grapalat" w:hAnsi="GHEA Grapalat" w:cs="GHEA Grapalat"/>
          <w:color w:val="000000"/>
        </w:rPr>
        <w:t xml:space="preserve"> </w:t>
      </w: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листинговые данные</w:t>
      </w:r>
    </w:p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Данные о биржевых листингах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фондовой биржи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Ссылка на документы, имеющиеся на бирже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  <w:i/>
          <w:color w:val="000000"/>
        </w:rPr>
        <w:t xml:space="preserve"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на латыни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>
              <w:rPr>
                <w:rFonts w:ascii="GHEA Grapalat" w:eastAsia="GHEA Grapalat" w:hAnsi="GHEA Grapalat" w:cs="GHEA Grapalat"/>
                <w:color w:val="000000"/>
              </w:rPr>
              <w:t xml:space="preserve"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Дата, месяц, год регистрации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Адрес регистрации: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Государство регистрации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574FF7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iCs/>
        </w:rPr>
      </w:pPr>
      <w:r xmlns:w="http://schemas.openxmlformats.org/wordprocessingml/2006/main" w:rsidRPr="00574FF7">
        <w:rPr>
          <w:rFonts w:ascii="GHEA Grapalat" w:eastAsia="GHEA Grapalat" w:hAnsi="GHEA Grapalat" w:cs="GHEA Grapalat"/>
          <w:i/>
          <w:iCs/>
        </w:rPr>
        <w:t xml:space="preserve"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Уровень участия (%)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Тип участия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>
              <w:rPr>
                <w:rFonts w:ascii="MS Gothic" w:eastAsia="MS Gothic" w:hAnsi="MS Gothic" w:cs="GHEA Grapalat" w:hint="eastAsia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Прямое участие</w:t>
            </w:r>
          </w:p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>
              <w:rPr>
                <w:rFonts w:ascii="MS Gothic" w:eastAsia="MS Gothic" w:hAnsi="MS Gothic" w:cs="GHEA Grapalat" w:hint="eastAsia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Косвенное участие</w:t>
            </w:r>
          </w:p>
        </w:tc>
      </w:tr>
    </w:tbl>
    <w:p w:rsidR="003A7AF1" w:rsidRPr="00FD1EE4" w:rsidRDefault="003A7AF1" w:rsidP="00BB151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:rsidR="003A7AF1" w:rsidRPr="00FD1EE4" w:rsidRDefault="003A7AF1" w:rsidP="00BB151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HEA Grapalat" w:eastAsia="GHEA Grapalat" w:hAnsi="GHEA Grapalat" w:cs="GHEA Grapalat"/>
          <w:b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Участие государства, сообщества или международной организации</w:t>
      </w:r>
    </w:p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Участие государства или сообщества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штата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сообщества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Уровень участия (%)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Тип участия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Прямое участие</w:t>
            </w:r>
          </w:p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Косвенное участие</w:t>
            </w: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международной организации на латинице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Уровень участия (%)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BB1514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Тип участия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Прямое участие</w:t>
            </w:r>
          </w:p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Косвенное участие</w:t>
            </w:r>
          </w:p>
        </w:tc>
      </w:tr>
    </w:tbl>
    <w:p w:rsidR="003A7AF1" w:rsidRPr="00FD1EE4" w:rsidRDefault="003A7AF1" w:rsidP="00BB1514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:rsidR="003A7AF1" w:rsidRPr="00FD1EE4" w:rsidRDefault="003A7AF1" w:rsidP="00BB151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HEA Grapalat" w:eastAsia="GHEA Grapalat" w:hAnsi="GHEA Grapalat" w:cs="GHEA Grapalat"/>
          <w:b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Детали бенефициара</w:t>
      </w:r>
    </w:p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Персональные идентификационные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Имя: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Фамилия: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 (латиница)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Фамилия (латиница)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Гражданство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6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День рождения, месяц, год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Документ, удостоверяющий личность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Тип документа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Номер документа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Дата, месяц, год поставки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Орган, выдающий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Номер PSC или его эквивалент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Личный адрес регистрации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Государство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Сообщество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Административная единица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улицы, здания (дома), квартиры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Адрес проживания человека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Государство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Сообщество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Административная единица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улицы, здания (дома), квартиры</w:t>
            </w:r>
          </w:p>
        </w:tc>
        <w:tc>
          <w:tcPr>
            <w:tcW w:w="6178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Основания существования реального выгодоприобретателя (кроме отчитывающихся организаций в сфере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A7AF1" w:rsidRPr="00FD1EE4" w:rsidTr="007913DD">
        <w:trPr>
          <w:trHeight w:val="924"/>
        </w:trPr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а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 или косвенно владеет 20 и более процентами голосующих акций (долей, долей) данного юридического лица либо прямо или косвенно имеет 20 и более процентов участия в уставном капитале юридического лица</w:t>
            </w:r>
          </w:p>
        </w:tc>
      </w:tr>
      <w:tr w:rsidR="003A7AF1" w:rsidRPr="00FD1EE4" w:rsidTr="007913DD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Уровень участия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Тип участия</w:t>
            </w:r>
          </w:p>
        </w:tc>
        <w:tc>
          <w:tcPr>
            <w:tcW w:w="4508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Прямое участие</w:t>
            </w:r>
          </w:p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Косвенное участие</w:t>
            </w:r>
          </w:p>
        </w:tc>
      </w:tr>
      <w:tr w:rsidR="003A7AF1" w:rsidRPr="00FD1EE4" w:rsidTr="007913DD"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б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осуществляет реальный (фактический) контроль над данным юридическим лицом иными способами</w:t>
            </w:r>
          </w:p>
        </w:tc>
      </w:tr>
      <w:tr w:rsidR="003A7AF1" w:rsidRPr="00FD1EE4" w:rsidTr="007913DD"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в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</w:t>
            </w:r>
            <w:r xmlns:w="http://schemas.openxmlformats.org/wordprocessingml/2006/main" w:rsidRPr="00FD1EE4">
              <w:rPr>
                <w:rFonts w:ascii="GHEA Grapalat" w:eastAsia="Cambria Math" w:hAnsi="GHEA Grapalat" w:cs="Cambria Math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является должностным лицом, осуществляющим общее или текущее руководство деятельностью данного юридического лица</w:t>
            </w:r>
            <w:r xmlns:w="http://schemas.openxmlformats.org/wordprocessingml/2006/main" w:rsidRPr="00FD1EE4">
              <w:rPr>
                <w:rFonts w:ascii="GHEA Grapalat" w:hAnsi="GHEA Grapalat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в случае отсутствия физического лица, отвечающего требованиям пунктов «а» и «б».</w:t>
            </w: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Основания для признания бенефициарным владельцем (для отчитывающихся организаций в сфере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A7AF1" w:rsidRPr="00FD1EE4" w:rsidTr="007913DD">
        <w:trPr>
          <w:trHeight w:val="924"/>
        </w:trPr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а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</w:t>
            </w:r>
            <w:r xmlns:w="http://schemas.openxmlformats.org/wordprocessingml/2006/main" w:rsidRPr="00FD1EE4">
              <w:rPr>
                <w:rFonts w:ascii="GHEA Grapalat" w:eastAsia="Cambria Math" w:hAnsi="GHEA Grapalat" w:cs="Cambria Math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 или косвенно владеет 10 и более процентами голосующих акций (долей, долей) данного юридического лица либо прямо или косвенно владеет 10 и более процентами уставного капитала юридического лица</w:t>
            </w:r>
          </w:p>
        </w:tc>
      </w:tr>
      <w:tr w:rsidR="003A7AF1" w:rsidRPr="00FD1EE4" w:rsidTr="007913DD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Уровень участия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Тип участия</w:t>
            </w:r>
          </w:p>
        </w:tc>
        <w:tc>
          <w:tcPr>
            <w:tcW w:w="4508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Прямое участие</w:t>
            </w:r>
          </w:p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Косвенное участие</w:t>
            </w:r>
          </w:p>
        </w:tc>
      </w:tr>
      <w:tr w:rsidR="003A7AF1" w:rsidRPr="00FD1EE4" w:rsidTr="007913DD"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б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</w:t>
            </w:r>
            <w:r xmlns:w="http://schemas.openxmlformats.org/wordprocessingml/2006/main" w:rsidRPr="00FD1EE4">
              <w:rPr>
                <w:rFonts w:ascii="GHEA Grapalat" w:eastAsia="Cambria Math" w:hAnsi="GHEA Grapalat" w:cs="Cambria Math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имеет право назначать или отзывать большинство членов органов управления юридического лица</w:t>
            </w:r>
          </w:p>
        </w:tc>
      </w:tr>
      <w:tr w:rsidR="003A7AF1" w:rsidRPr="00FD1EE4" w:rsidTr="007913DD"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в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</w:t>
            </w:r>
            <w:r xmlns:w="http://schemas.openxmlformats.org/wordprocessingml/2006/main" w:rsidRPr="00FD1EE4">
              <w:rPr>
                <w:rFonts w:ascii="GHEA Grapalat" w:eastAsia="Cambria Math" w:hAnsi="GHEA Grapalat" w:cs="Cambria Math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бесплатно получило выгоду от юридического лица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3A7AF1" w:rsidRPr="00FD1EE4" w:rsidTr="007913DD"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д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</w:t>
            </w:r>
            <w:r xmlns:w="http://schemas.openxmlformats.org/wordprocessingml/2006/main" w:rsidRPr="00FD1EE4">
              <w:rPr>
                <w:rFonts w:ascii="GHEA Grapalat" w:eastAsia="Cambria Math" w:hAnsi="GHEA Grapalat" w:cs="Cambria Math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осуществляет реальный (фактический) контроль над юридическим лицом иными способами</w:t>
            </w:r>
          </w:p>
        </w:tc>
      </w:tr>
      <w:tr w:rsidR="003A7AF1" w:rsidRPr="00FD1EE4" w:rsidTr="007913DD">
        <w:tc>
          <w:tcPr>
            <w:tcW w:w="9016" w:type="dxa"/>
            <w:gridSpan w:val="2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э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</w:rPr>
              <w:t xml:space="preserve">.</w:t>
            </w:r>
            <w:r xmlns:w="http://schemas.openxmlformats.org/wordprocessingml/2006/main" w:rsidRPr="00FD1EE4">
              <w:rPr>
                <w:rFonts w:ascii="GHEA Grapalat" w:eastAsia="Cambria Math" w:hAnsi="GHEA Grapalat" w:cs="Cambria Math"/>
              </w:rPr>
              <w:t xml:space="preserve">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является должностным лицом, осуществляющим общее или текущее руководство деятельностью данного юридического лица в случае отсутствия физического лица, отвечающего требованиям пунктов " </w:t>
            </w:r>
            <w:proofErr xmlns:w="http://schemas.openxmlformats.org/wordprocessingml/2006/main" w:type="gramStart"/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а"- </w:t>
            </w:r>
            <w:proofErr xmlns:w="http://schemas.openxmlformats.org/wordprocessingml/2006/main" w:type="gramEnd"/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"г"</w:t>
            </w: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  <w:i/>
          <w:color w:val="000000"/>
        </w:rPr>
        <w:t xml:space="preserve">Информация о статусе бенефициара-бенефициара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День, месяц, год получения статуса бенефициарного владельца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Осуществление контроля над организацией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Индивидуальный</w:t>
            </w:r>
          </w:p>
          <w:p w:rsidR="003A7AF1" w:rsidRPr="00FD1EE4" w:rsidRDefault="003A7AF1" w:rsidP="007913DD">
            <w:pPr xmlns:w="http://schemas.openxmlformats.org/wordprocessingml/2006/main"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Совместно с филиалами</w:t>
            </w: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>
              <w:rPr>
                <w:rFonts w:ascii="GHEA Grapalat" w:eastAsia="GHEA Grapalat" w:hAnsi="GHEA Grapalat" w:cs="GHEA Grapalat"/>
                <w:color w:val="000000"/>
              </w:rPr>
              <w:t xml:space="preserve">Реальным бенефициаром отчитывающейся организации в сфере недропользования является должностное лицо или член его семьи.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Да</w:t>
            </w:r>
          </w:p>
          <w:p w:rsidR="003A7AF1" w:rsidRPr="00FD1EE4" w:rsidRDefault="003A7AF1" w:rsidP="007913DD">
            <w:pPr xmlns:w="http://schemas.openxmlformats.org/wordprocessingml/2006/main">
              <w:spacing w:before="240" w:after="240"/>
              <w:rPr>
                <w:rFonts w:ascii="GHEA Grapalat" w:eastAsia="GHEA Grapalat" w:hAnsi="GHEA Grapalat" w:cs="GHEA Grapalat"/>
              </w:rPr>
            </w:pPr>
            <w:r xmlns:w="http://schemas.openxmlformats.org/wordprocessingml/2006/main" w:rsidRPr="00FD1EE4">
              <w:rPr>
                <w:rFonts w:ascii="Segoe UI Symbol" w:eastAsia="MS Gothic" w:hAnsi="Segoe UI Symbol" w:cs="Segoe UI Symbol"/>
              </w:rPr>
              <w:t xml:space="preserve">☐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ab xmlns:w="http://schemas.openxmlformats.org/wordprocessingml/2006/main"/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</w:rPr>
              <w:t xml:space="preserve">Нет</w:t>
            </w: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  <w:i/>
          <w:color w:val="000000"/>
        </w:rPr>
        <w:t xml:space="preserve">Контактная информация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Эл </w:t>
            </w:r>
            <w:r xmlns:w="http://schemas.openxmlformats.org/wordprocessingml/2006/main" w:rsidRPr="00FD1EE4">
              <w:rPr>
                <w:rFonts w:ascii="Cambria Math" w:eastAsia="Cambria Math" w:hAnsi="Cambria Math" w:cs="Cambria Math"/>
                <w:color w:val="000000"/>
              </w:rPr>
              <w:t xml:space="preserve">. </w:t>
            </w: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почтовый адрес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7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Номер телефона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:rsidR="003A7AF1" w:rsidRPr="00FD1EE4" w:rsidRDefault="003A7AF1" w:rsidP="00BB151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HEA Grapalat" w:eastAsia="GHEA Grapalat" w:hAnsi="GHEA Grapalat" w:cs="GHEA Grapalat"/>
          <w:b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Промежуточные юридические лица</w:t>
      </w:r>
    </w:p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на латыни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>
              <w:rPr>
                <w:rFonts w:ascii="GHEA Grapalat" w:eastAsia="GHEA Grapalat" w:hAnsi="GHEA Grapalat" w:cs="GHEA Grapalat"/>
                <w:color w:val="000000"/>
              </w:rPr>
              <w:t xml:space="preserve"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Дата, месяц, год регистрации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Адрес регистрации: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Государство регистрации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i/>
          <w:color w:val="000000"/>
        </w:rPr>
        <w:t xml:space="preserve">Детали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Имя и фамилия бенефициарного владельца(ов), для которого организация является промежуточным юридическим лицом.</w:t>
            </w:r>
          </w:p>
        </w:tc>
        <w:tc>
          <w:tcPr>
            <w:tcW w:w="6180" w:type="dxa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3A7AF1" w:rsidRPr="00FD1EE4" w:rsidRDefault="003A7AF1" w:rsidP="00BB151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3A7AF1" w:rsidRPr="00FD1EE4" w:rsidRDefault="003A7AF1" w:rsidP="00BB151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3A7AF1" w:rsidRPr="00FD1EE4" w:rsidRDefault="003A7AF1" w:rsidP="00BB151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3A7AF1" w:rsidRPr="00FD1EE4" w:rsidRDefault="003A7AF1" w:rsidP="00BB151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Default="003A7AF1" w:rsidP="00BB151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88" w:hanging="431"/>
        <w:rPr>
          <w:rFonts w:ascii="GHEA Grapalat" w:eastAsia="GHEA Grapalat" w:hAnsi="GHEA Grapalat" w:cs="GHEA Grapalat"/>
          <w:i/>
        </w:rPr>
      </w:pPr>
      <w:r xmlns:w="http://schemas.openxmlformats.org/wordprocessingml/2006/main">
        <w:rPr>
          <w:rFonts w:ascii="GHEA Grapalat" w:eastAsia="GHEA Grapalat" w:hAnsi="GHEA Grapalat" w:cs="GHEA Grapalat"/>
          <w:i/>
        </w:rPr>
        <w:t xml:space="preserve">Биржевые данные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Название фондовой биржи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A7AF1" w:rsidRPr="00FD1EE4" w:rsidTr="007913DD">
        <w:tc>
          <w:tcPr>
            <w:tcW w:w="2835" w:type="dxa"/>
            <w:shd w:val="clear" w:color="auto" w:fill="D9E2F3"/>
            <w:vAlign w:val="center"/>
          </w:tcPr>
          <w:p w:rsidR="003A7AF1" w:rsidRPr="00FD1EE4" w:rsidRDefault="003A7AF1" w:rsidP="007913DD">
            <w:pPr xmlns:w="http://schemas.openxmlformats.org/wordprocessingml/2006/main"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xmlns:w="http://schemas.openxmlformats.org/wordprocessingml/2006/main" w:rsidRPr="00FD1EE4">
              <w:rPr>
                <w:rFonts w:ascii="GHEA Grapalat" w:eastAsia="GHEA Grapalat" w:hAnsi="GHEA Grapalat" w:cs="GHEA Grapalat"/>
                <w:color w:val="000000"/>
              </w:rPr>
              <w:t xml:space="preserve">Ссылка на документы, имеющиеся на бирже</w:t>
            </w:r>
          </w:p>
        </w:tc>
        <w:tc>
          <w:tcPr>
            <w:tcW w:w="6180" w:type="dxa"/>
            <w:vAlign w:val="center"/>
          </w:tcPr>
          <w:p w:rsidR="003A7AF1" w:rsidRPr="00FD1EE4" w:rsidRDefault="003A7AF1" w:rsidP="007913DD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3A7AF1" w:rsidRPr="00FD1EE4" w:rsidRDefault="003A7AF1" w:rsidP="00BB151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:rsidR="003A7AF1" w:rsidRPr="00FD1EE4" w:rsidRDefault="003A7AF1" w:rsidP="00BB151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HEA Grapalat" w:eastAsia="GHEA Grapalat" w:hAnsi="GHEA Grapalat" w:cs="GHEA Grapalat"/>
          <w:b/>
          <w:color w:val="000000"/>
        </w:rPr>
      </w:pPr>
      <w:r xmlns:w="http://schemas.openxmlformats.org/wordprocessingml/2006/main" w:rsidRPr="00FD1EE4">
        <w:rPr>
          <w:rFonts w:ascii="GHEA Grapalat" w:eastAsia="GHEA Grapalat" w:hAnsi="GHEA Grapalat" w:cs="GHEA Grapalat"/>
          <w:b/>
          <w:color w:val="000000"/>
        </w:rPr>
        <w:t xml:space="preserve">Дополнительные примечания</w:t>
      </w:r>
    </w:p>
    <w:p w:rsidR="003A7AF1" w:rsidRPr="00FD1EE4" w:rsidRDefault="003A7AF1" w:rsidP="00BB1514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A7AF1" w:rsidRPr="00FD1EE4" w:rsidTr="007913DD">
        <w:tc>
          <w:tcPr>
            <w:tcW w:w="9016" w:type="dxa"/>
            <w:shd w:val="clear" w:color="auto" w:fill="DEEAF6"/>
          </w:tcPr>
          <w:p w:rsidR="003A7AF1" w:rsidRPr="00DD4B8A" w:rsidRDefault="003A7AF1" w:rsidP="007913DD">
            <w:pPr xmlns:w="http://schemas.openxmlformats.org/wordprocessingml/2006/main">
              <w:spacing w:before="240"/>
              <w:rPr>
                <w:rFonts w:ascii="GHEA Grapalat" w:eastAsia="GHEA Grapalat" w:hAnsi="GHEA Grapalat" w:cs="GHEA Grapalat"/>
                <w:i/>
                <w:color w:val="000000"/>
              </w:rPr>
            </w:pPr>
            <w:r xmlns:w="http://schemas.openxmlformats.org/wordprocessingml/2006/main" w:rsidRPr="00DD4B8A">
              <w:rPr>
                <w:rFonts w:ascii="GHEA Grapalat" w:eastAsia="GHEA Grapalat" w:hAnsi="GHEA Grapalat" w:cs="GHEA Grapalat"/>
                <w:i/>
                <w:color w:val="000000"/>
              </w:rPr>
              <w:t xml:space="preserve">Дополнительная информация или дополнительные разъяснения, связанные с данными, заполняемыми или подлежащими заполнению в декларации</w:t>
            </w:r>
          </w:p>
        </w:tc>
      </w:tr>
      <w:tr w:rsidR="003A7AF1" w:rsidRPr="00FD1EE4" w:rsidTr="007913DD">
        <w:trPr>
          <w:trHeight w:val="988"/>
        </w:trPr>
        <w:tc>
          <w:tcPr>
            <w:tcW w:w="9016" w:type="dxa"/>
            <w:shd w:val="clear" w:color="auto" w:fill="auto"/>
          </w:tcPr>
          <w:p w:rsidR="003A7AF1" w:rsidRPr="00DD4B8A" w:rsidRDefault="003A7AF1" w:rsidP="007913DD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:rsidR="003A7AF1" w:rsidRPr="00FD1EE4" w:rsidRDefault="003A7AF1" w:rsidP="00BB1514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:rsidR="003A7AF1" w:rsidRDefault="003A7AF1" w:rsidP="00BB1514">
      <w:pPr xmlns:w="http://schemas.openxmlformats.org/wordprocessingml/2006/main">
        <w:spacing w:line="360" w:lineRule="auto"/>
        <w:jc w:val="center"/>
        <w:rPr>
          <w:rFonts w:ascii="GHEA Grapalat" w:eastAsia="GHEA Grapalat" w:hAnsi="GHEA Grapalat" w:cs="GHEA Grapalat"/>
          <w:b/>
        </w:rPr>
      </w:pP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I. Порядок заполнения декларации</w:t>
      </w:r>
    </w:p>
    <w:p w:rsidR="003A7AF1" w:rsidRDefault="003A7AF1" w:rsidP="00BB15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:rsidR="003A7AF1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В 1-м разделе декларации (Организация) заполняются данные юридического лица, подающего декларацию (далее – Организация). В этом разделе подразделы дополнены следующими правилами </w:t>
      </w:r>
      <w:r xmlns:w="http://schemas.openxmlformats.org/wordprocessingml/2006/main">
        <w:rPr>
          <w:rFonts w:ascii="Cambria Math" w:eastAsia="GHEA Grapalat" w:hAnsi="Cambria Math" w:cs="GHEA Grapalat"/>
          <w:color w:val="000000"/>
        </w:rPr>
        <w:t xml:space="preserve">:</w:t>
      </w:r>
    </w:p>
    <w:p w:rsidR="003A7AF1" w:rsidRPr="00FA6936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«Сведения об организации» заполняем наименование организации (включая латинские буквы) и данные государственной регистрации, включая примечание о организационно-правовой форме организации;</w:t>
      </w:r>
    </w:p>
    <w:p w:rsidR="003A7AF1" w:rsidRPr="00FA6936" w:rsidRDefault="003A7AF1" w:rsidP="00BB1514">
      <w:pPr xmlns:w="http://schemas.openxmlformats.org/wordprocessingml/2006/main">
        <w:numPr>
          <w:ilvl w:val="1"/>
          <w:numId w:val="30"/>
        </w:numP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 w:rsidRPr="00FA6936">
        <w:rPr>
          <w:rFonts w:ascii="GHEA Grapalat" w:eastAsia="GHEA Grapalat" w:hAnsi="GHEA Grapalat" w:cs="GHEA Grapalat"/>
        </w:rPr>
        <w:t xml:space="preserve">В подразделе «Лицо, подающее декларацию» заполняются данные физического лица, которое подписывает документы, включенные в заявку на </w:t>
      </w:r>
      <w:r xmlns:w="http://schemas.openxmlformats.org/wordprocessingml/2006/main" w:rsidRPr="00FA6936">
        <w:rPr>
          <w:rFonts w:ascii="GHEA Grapalat" w:eastAsia="GHEA Grapalat" w:hAnsi="GHEA Grapalat" w:cs="GHEA Grapalat"/>
          <w:lang w:val="hy-AM"/>
        </w:rPr>
        <w:t xml:space="preserve">данную процедуру </w:t>
      </w:r>
      <w:r xmlns:w="http://schemas.openxmlformats.org/wordprocessingml/2006/main" w:rsidRPr="00FA6936">
        <w:rPr>
          <w:rFonts w:ascii="GHEA Grapalat" w:eastAsia="GHEA Grapalat" w:hAnsi="GHEA Grapalat" w:cs="GHEA Grapalat"/>
        </w:rPr>
        <w:t xml:space="preserve">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 w:rsidRPr="00FA6936">
        <w:rPr>
          <w:rFonts w:ascii="GHEA Grapalat" w:eastAsia="GHEA Grapalat" w:hAnsi="GHEA Grapalat" w:cs="GHEA Grapalat"/>
        </w:rPr>
        <w:t xml:space="preserve">В подраздел «Подача декларации» вносятся дата, месяц, год подписания декларации, количество страниц декларации, а также подпись лица, подающего декларацию.</w:t>
      </w:r>
    </w:p>
    <w:p w:rsidR="003A7AF1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Раздел 2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Объявления (Информация о листинге акций)</w:t>
      </w:r>
      <w:r xmlns:w="http://schemas.openxmlformats.org/wordprocessingml/2006/main">
        <w:rPr>
          <w:rFonts w:ascii="GHEA Grapalat" w:eastAsia="GHEA Grapalat" w:hAnsi="GHEA Grapalat" w:cs="GHEA Grapalat"/>
          <w:b/>
          <w:color w:val="000000"/>
        </w:rPr>
        <w:t xml:space="preserve">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заполняется, если акции Организации или другого юридического лица, полностью контролирующего Организацию,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котируются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на рынке, включенном в список рынков, утвержденный Министром юстиции Республики Армения, регулируемый критериями адекватного раскрытия бенефициарных владельцев . При соответствии указанным критериям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данный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раздел заполняется для Организации или иного юридического лица, полностью контролирующего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Организацию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.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При заполнении настоящего раздела следующие разделы декларации не подлежат заполнению, за исключением раздела 5, который заполняется в случае, если юридическое лицо, полностью контролирующее Организацию, имеет косвенное участие в уставном капитале Организации.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В этом разделе подразделы дополнены следующими правилами </w:t>
      </w:r>
      <w:r xmlns:w="http://schemas.openxmlformats.org/wordprocessingml/2006/main">
        <w:rPr>
          <w:rFonts w:ascii="Cambria Math" w:eastAsia="GHEA Grapalat" w:hAnsi="Cambria Math" w:cs="GHEA Grapalat"/>
          <w:color w:val="000000"/>
        </w:rPr>
        <w:t xml:space="preserve">: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«Листинговые данные» заполняем наименование фондовой биржи, указывая в скобках код идентификатора рынка (Market Identifier Code), на котором котируются акции Организации или иного юридического лица, полностью контролирующего Организацию. , а также делается ссылка на документы, имеющиеся на бирже, при их наличии на те документы, которые содержат сведения о собственниках данного юридического лица;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«Сведения о юридическом лице, контролирующем организацию», заполняется, если данные, заполненные в подразделе 2.1 декларации, относятся не к юридическому лицу, подающему декларацию, а к другому юридическому лицу, контролирующему Организацию в целом. настоящего подраздела заполняются наименование юридического лица, контролирующего Организацию (в том числе латинскими буквами), и регистрационные данные, в том числе отметка об организационно-правовой форме, а также имя и фамилия руководителя исполнительного органа;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«Уровень контроля» заполняется, если 2 декларации </w:t>
      </w:r>
      <w:r xmlns:w="http://schemas.openxmlformats.org/wordprocessingml/2006/main">
        <w:rPr>
          <w:rFonts w:ascii="Cambria Math" w:eastAsia="Cambria Math" w:hAnsi="Cambria Math" w:cs="Cambria Math"/>
        </w:rPr>
        <w:t xml:space="preserve">.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 1 добавлены данные о юридическом лице, контролирующем Организацию в целом. В данном подразделе указывается размер участия юридического лица, контролирующего Организацию, в уставном капитале Организации,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3A7AF1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Раздел 3 Декларации (Участие государства, сообщества или международной организации)</w:t>
      </w:r>
      <w:r xmlns:w="http://schemas.openxmlformats.org/wordprocessingml/2006/main">
        <w:rPr>
          <w:rFonts w:ascii="GHEA Grapalat" w:eastAsia="GHEA Grapalat" w:hAnsi="GHEA Grapalat" w:cs="GHEA Grapalat"/>
          <w:b/>
          <w:color w:val="000000"/>
        </w:rPr>
        <w:t xml:space="preserve">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считается завершенным, если какое-либо государство, сообщество или международная организация имеет прямое или косвенное участие в уставном капитале Организации. Раздел может заполняться несколько раз, если в уставном капитале Организации прямо или косвенно участвуют несколько государств, сообществ или международных организаций. В этом разделе подразделы дополнены следующими правилами </w:t>
      </w:r>
      <w:r xmlns:w="http://schemas.openxmlformats.org/wordprocessingml/2006/main">
        <w:rPr>
          <w:rFonts w:ascii="Cambria Math" w:eastAsia="GHEA Grapalat" w:hAnsi="Cambria Math" w:cs="GHEA Grapalat"/>
          <w:color w:val="000000"/>
        </w:rPr>
        <w:t xml:space="preserve">: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«Участие государства или сообщества» заполняется при наличии прямого или косвенного участия государства или сообщества в уставном капитале юридического лица, подающего декларацию. В этом подразделе также заполняется размер участия государства или сообщества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«Участие международной организации» заполняется при наличии прямого или косвенного участия международной организации в уставном капитале юридического лица, подающего декларацию. В этом подразделе указывается наименование международной организации (включая латинские буквы). ), заполняется размер участия международной организации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3A7AF1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Раздел 4 декларации (Сведения о бенефициарных бенефициарах) заполняется отдельно по каждому бенефициарному собственнику с указанием количества Бенефициарных бенефициаров Организации. В этом разделе подразделы дополнены следующими правилами </w:t>
      </w:r>
      <w:r xmlns:w="http://schemas.openxmlformats.org/wordprocessingml/2006/main">
        <w:rPr>
          <w:rFonts w:ascii="Cambria Math" w:eastAsia="GHEA Grapalat" w:hAnsi="Cambria Math" w:cs="GHEA Grapalat"/>
          <w:color w:val="000000"/>
        </w:rPr>
        <w:t xml:space="preserve">: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Персональные данные реального выгодоприобретателя заполняются в подразделе «Персональные данные». Данные заполняются так же, как и в документе, удостоверяющем личность реального выгодоприобретателя. Если в документе, удостоверяющем личность последнего, имя и фамилия лица не указаны армянскими или латинскими буквами, в декларации заполняется их транскрипция.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«Документ, удостоверяющий личность» заполняются сведения о документе, удостоверяющем личность реального выгодоприобретателя.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«Адрес регистрации лица» заполняется адрес места регистрации реального выгодоприобретателя.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«Адрес проживания лица» заполняется в случае, если адрес регистрации реального выгодоприобретателя отличается от адреса проживания последнего. В этом подразделе заполняется адрес реального места жительства выгодоприобретателя.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«Основы возникновения бенефициарного собственника (кроме отчитывающихся организаций сектора недропользования)» заполняется в случае, если юридическое лицо, подающее декларацию, не является отчитывающейся организацией сектора недропользования ж) Кто является выгодоприобретателем. Организации и необходимая информация по этим основаниям включена. В случае наличия бенефициарного владельца по нескольким основаниям в соответствующих пунктах делается отметка обо всех основаниях. В этом подразделе данные об основаниях дополняются следующими правилами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: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а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а " </w:t>
      </w:r>
      <w:r xmlns:w="http://schemas.openxmlformats.org/wordprocessingml/2006/main" w:rsidRPr="00113E71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делается отметка, если физическое лицо прямо или косвенно владеет 20 и более процентами голосующих акций (долей, долей) Организации либо имеет прямое или косвенное участие в количестве 20 и более процентов в уставном капитале Организации. Участие может осуществляться путем владения долей (долей, долей) Организации (прямое участие) или путем владения долей (долей, долей) другого юридического лица, владеющего долей (долей, долей) Организации (косвенное </w:t>
      </w:r>
      <w:proofErr xmlns:w="http://schemas.openxmlformats.org/wordprocessingml/2006/main" w:type="gramStart"/>
      <w:r xmlns:w="http://schemas.openxmlformats.org/wordprocessingml/2006/main">
        <w:rPr>
          <w:rFonts w:ascii="GHEA Grapalat" w:eastAsia="GHEA Grapalat" w:hAnsi="GHEA Grapalat" w:cs="GHEA Grapalat"/>
        </w:rPr>
        <w:t xml:space="preserve">участие). </w:t>
      </w:r>
      <w:proofErr xmlns:w="http://schemas.openxmlformats.org/wordprocessingml/2006/main" w:type="gramEnd"/>
      <w:r xmlns:w="http://schemas.openxmlformats.org/wordprocessingml/2006/main">
        <w:rPr>
          <w:rFonts w:ascii="GHEA Grapalat" w:eastAsia="GHEA Grapalat" w:hAnsi="GHEA Grapalat" w:cs="GHEA Grapalat"/>
        </w:rPr>
        <w:t xml:space="preserve">Косвенное участие может осуществляться независимо от количества промежуточных юридических лиц, присутствующих в цепочке физического лица и юридического лица, владеющего долей (долей, долей) Организации. В поле «Объем участия» указывается размер участия в уставном капитале Организации, выраженный в процентах.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владельца.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организации, то есть путем умножения суммы участия юридического лица, участвующего в Организации, выраженный в процентах, на размер участия соответствующего участника в уставном капитале юридического лица-участника Организации, выраженный в процентах, и так далее до достижения реального выгодоприобретателя. В поле «Вид участия» делается отметка о прямом или косвенном участии в уставном капитале. При наличии как прямого, так и косвенного участия в уставном капитале делается отметка о наличии одновременно и прямого, и косвенного участия;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б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б " </w:t>
      </w:r>
      <w:r xmlns:w="http://schemas.openxmlformats.org/wordprocessingml/2006/main" w:rsidRPr="00113E71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делается отметка, если лицо не является реальным выгодоприобретателем организации по смыслу пункта "а", но контролирует Организацию в силу правовых документов (в том числе заключенных сделок), на основании личного воздействия иного характера или иным способом;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в "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делается отметка, если лицо является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"а" и «б» настоящего подраздела;</w:t>
      </w:r>
    </w:p>
    <w:p w:rsidR="003A7AF1" w:rsidRPr="008C104F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xmlns:w="http://schemas.openxmlformats.org/wordprocessingml/2006/main" w:id="13" w:name="_heading=h.gjdgxs" w:colFirst="0" w:colLast="0"/>
      <w:bookmarkEnd xmlns:w="http://schemas.openxmlformats.org/wordprocessingml/2006/main" w:id="13"/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«Основания фактического выгодоприобретателя (для отчитывающихся организаций сектора недропользования)» заполняется в случае, если юридическое лицо, представляющее декларацию, является отчитывающейся организацией сектора недропользования. Идентификация реальных выгодоприобретателей осуществляется </w:t>
      </w:r>
      <w:r xmlns:w="http://schemas.openxmlformats.org/wordprocessingml/2006/main" w:rsidRPr="008C104F">
        <w:rPr>
          <w:rFonts w:ascii="Cambria Math" w:eastAsia="Cambria Math" w:hAnsi="Cambria Math" w:cs="Cambria Math"/>
        </w:rPr>
        <w:t xml:space="preserve">по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критериям, определенным Земельным кодексом. </w:t>
      </w:r>
      <w:r xmlns:w="http://schemas.openxmlformats.org/wordprocessingml/2006/main" w:rsidRPr="008C104F">
        <w:rPr>
          <w:rFonts w:ascii="GHEA Grapalat" w:eastAsia="GHEA Grapalat" w:hAnsi="GHEA Grapalat" w:cs="GHEA Grapalat"/>
        </w:rPr>
        <w:t xml:space="preserve">с учетом правил, определенных в пункте 5. В этом подразделе данные об основаниях дополняются следующими правилами </w:t>
      </w:r>
      <w:r xmlns:w="http://schemas.openxmlformats.org/wordprocessingml/2006/main" w:rsidRPr="008C104F">
        <w:rPr>
          <w:rFonts w:ascii="Cambria Math" w:eastAsia="GHEA Grapalat" w:hAnsi="Cambria Math" w:cs="GHEA Grapalat"/>
        </w:rPr>
        <w:t xml:space="preserve">: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а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а "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делается отметка, если физическое лицо прямо или косвенно владеет 10 и более процентами голосующих акций (долей, долей) данного юридического лица либо прямо или косвенно владеет 10 процентами или большее участие в уставе юридического лица. Настоящий подраздел дополнен учетом правил, определенных пунктом «а» подпункта 5 пункта 4 настоящего приказа.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б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б "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указывается, имеет ли лицо право назначать или отзывать большинство членов органов управления юридического лица;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в "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указывается, если лицо получало от Организации бесплатно в течение года, предшествующего отчетному году, в размере не менее 15 процентов прибыли, полученной данным юридическим лицом. ;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д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(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г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)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настоящего подраздела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пункт, если лицо не является реальным выгодоприобретателем Организации по смыслу пунктов « </w:t>
      </w:r>
      <w:proofErr xmlns:w="http://schemas.openxmlformats.org/wordprocessingml/2006/main" w:type="gramStart"/>
      <w:r xmlns:w="http://schemas.openxmlformats.org/wordprocessingml/2006/main">
        <w:rPr>
          <w:rFonts w:ascii="GHEA Grapalat" w:eastAsia="GHEA Grapalat" w:hAnsi="GHEA Grapalat" w:cs="GHEA Grapalat"/>
        </w:rPr>
        <w:t xml:space="preserve">а»- </w:t>
      </w:r>
      <w:proofErr xmlns:w="http://schemas.openxmlformats.org/wordprocessingml/2006/main" w:type="gramEnd"/>
      <w:r xmlns:w="http://schemas.openxmlformats.org/wordprocessingml/2006/main">
        <w:rPr>
          <w:rFonts w:ascii="GHEA Grapalat" w:eastAsia="GHEA Grapalat" w:hAnsi="GHEA Grapalat" w:cs="GHEA Grapalat"/>
        </w:rPr>
        <w:t xml:space="preserve">«в», но контролирует организацию в силу юридических документов (в том числе заключенных сделок), на основе личного влияния иного лица природой или другими способами;</w:t>
      </w:r>
    </w:p>
    <w:p w:rsidR="003A7AF1" w:rsidRPr="008C104F" w:rsidRDefault="003A7AF1" w:rsidP="00BB151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е </w:t>
      </w:r>
      <w:r xmlns:w="http://schemas.openxmlformats.org/wordprocessingml/2006/main">
        <w:rPr>
          <w:rFonts w:ascii="Cambria Math" w:eastAsia="GHEA Grapalat" w:hAnsi="Cambria Math" w:cs="GHEA Grapalat"/>
        </w:rPr>
        <w:t xml:space="preserve">. В пункте " </w:t>
      </w:r>
      <w:r xmlns:w="http://schemas.openxmlformats.org/wordprocessingml/2006/main">
        <w:rPr>
          <w:rFonts w:ascii="GHEA Grapalat" w:eastAsia="GHEA Grapalat" w:hAnsi="GHEA Grapalat" w:cs="GHEA Grapalat"/>
          <w:b/>
        </w:rPr>
        <w:t xml:space="preserve">е "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настоящего подраздела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указывается, является ли лицо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" </w:t>
      </w:r>
      <w:proofErr xmlns:w="http://schemas.openxmlformats.org/wordprocessingml/2006/main" w:type="gramStart"/>
      <w:r xmlns:w="http://schemas.openxmlformats.org/wordprocessingml/2006/main">
        <w:rPr>
          <w:rFonts w:ascii="GHEA Grapalat" w:eastAsia="GHEA Grapalat" w:hAnsi="GHEA Grapalat" w:cs="GHEA Grapalat"/>
        </w:rPr>
        <w:t xml:space="preserve">а"- </w:t>
      </w:r>
      <w:proofErr xmlns:w="http://schemas.openxmlformats.org/wordprocessingml/2006/main" w:type="gramEnd"/>
      <w:r xmlns:w="http://schemas.openxmlformats.org/wordprocessingml/2006/main">
        <w:rPr>
          <w:rFonts w:ascii="GHEA Grapalat" w:eastAsia="GHEA Grapalat" w:hAnsi="GHEA Grapalat" w:cs="GHEA Grapalat"/>
        </w:rPr>
        <w:t xml:space="preserve">" г» настоящего подраздела.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«Сведения о статусе бенефициарного собственника» заполняются дата, месяц и год лица, ставшего бенефициарным собственником Организации. В данном подразделе делается примечание о порядке осуществления контроля над Организацией бенефициарным собственником. Делается отметка об осуществлении совместного контроля со аффилированными лицами, если бенефициарный собственник контролирует Организацию в силу действий по согласованию с аффилированным с ней лицом или может контролировать ее в случае действий по согласованию с аффилированным с ней лицом. Если юридическое лицо, представляющее декларацию, является отчитывающейся организацией в сфере недропользования, в этом подразделе также делается отметка о том, является ли реальный выгодоприобретатель должностным лицом или членом его семьи по смыслу статьи 3 части 1 ст. 53 Кодекса о недрах;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Адрес электронной почты и телефон бенефициара заполняются в подразделе «Контактная информация бенефициара».</w:t>
      </w:r>
    </w:p>
    <w:p w:rsidR="003A7AF1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Раздел 5 декларации (Промежуточные юридические лица) заполняется в случае, если бенефициарный собственник юридического лица, подающего декларацию, или юридического лица, полностью контролирующего Организацию, имеет косвенное участие в уставном капитале Организации. Данный раздел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подлежит заполнению по каждому </w:t>
      </w:r>
      <w:r xmlns:w="http://schemas.openxmlformats.org/wordprocessingml/2006/main">
        <w:rPr>
          <w:rFonts w:ascii="GHEA Grapalat" w:eastAsia="GHEA Grapalat" w:hAnsi="GHEA Grapalat" w:cs="GHEA Grapalat"/>
        </w:rPr>
        <w:t xml:space="preserve">промежуточному юридическому лицу отдельно с указанием количества всех промежуточных юридических лиц. </w:t>
      </w:r>
      <w:r xmlns:w="http://schemas.openxmlformats.org/wordprocessingml/2006/main">
        <w:rPr>
          <w:rFonts w:ascii="GHEA Grapalat" w:eastAsia="GHEA Grapalat" w:hAnsi="GHEA Grapalat" w:cs="GHEA Grapalat"/>
          <w:color w:val="000000"/>
        </w:rPr>
        <w:t xml:space="preserve">В этом разделе подразделы дополнены следующими правилами </w:t>
      </w:r>
      <w:r xmlns:w="http://schemas.openxmlformats.org/wordprocessingml/2006/main">
        <w:rPr>
          <w:rFonts w:ascii="Cambria Math" w:eastAsia="GHEA Grapalat" w:hAnsi="Cambria Math" w:cs="GHEA Grapalat"/>
          <w:color w:val="000000"/>
        </w:rPr>
        <w:t xml:space="preserve">: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«Данные организации» заполняем наименование промежуточного юридического лица (включая латинские буквы) и регистрационные данные, включая пометку о организационно-правовой форме организации;</w:t>
      </w:r>
    </w:p>
    <w:p w:rsidR="003A7AF1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В подразделе «Сведения о бенефициарном выгодоприобретателе» заполняются имя и фамилия бенефициарного собственника(ов), для которого указанная в настоящем подразделе организация является промежуточным юридическим лицом, если для юридического лица заполняются данные о промежуточном юридическом лице. который полностью контролирует Организацию, данный подраздел заполнению не подлежит.</w:t>
      </w:r>
    </w:p>
    <w:p w:rsidR="003A7AF1" w:rsidRPr="005B15D8" w:rsidRDefault="003A7AF1" w:rsidP="00BB1514">
      <w:pPr xmlns:w="http://schemas.openxmlformats.org/wordprocessingml/2006/main"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Подраздел «Листинговые данные акций промежуточного юридического лица» не подлежит обязательному заполнению. Данный подраздел может быть заполнен, если акции промежуточного юридического лица котируются на регулируемом рынке. В данном подразделе заполняется наименование фондовой биржи с указанием в скобках кода рыночного идентификатора (Market Identifier Code), на котором котируются акции юридического лица, а также делается ссылка на имеющиеся документы. на бирже.</w:t>
      </w:r>
    </w:p>
    <w:p w:rsidR="003A7AF1" w:rsidRPr="00FA6936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>
        <w:rPr>
          <w:rFonts w:ascii="GHEA Grapalat" w:eastAsia="GHEA Grapalat" w:hAnsi="GHEA Grapalat" w:cs="GHEA Grapalat"/>
        </w:rPr>
        <w:t xml:space="preserve">Раздел 6 декларации (Дополнительные примечания) заполняется при наличии дополнительных сведений или дополнительных разъяснений, касающихся данных, заполняемых или подлежащих заполнению в декларации.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собственника, органов государства (сообщества), осуществляющих контроль над Организацией, в случае наличия прямого или косвенное участие государства или сообщества в уставном капитале юридического лица, подающего декларацию, и иные заявления относительно декларации.</w:t>
      </w:r>
    </w:p>
    <w:p w:rsidR="003A7AF1" w:rsidRPr="00FA6936" w:rsidRDefault="003A7AF1" w:rsidP="00BB1514">
      <w:pPr xmlns:w="http://schemas.openxmlformats.org/wordprocessingml/2006/main"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xmlns:w="http://schemas.openxmlformats.org/wordprocessingml/2006/main" w:rsidRPr="00FA6936">
        <w:rPr>
          <w:rFonts w:ascii="GHEA Grapalat" w:eastAsia="GHEA Grapalat" w:hAnsi="GHEA Grapalat" w:cs="GHEA Grapalat"/>
        </w:rPr>
        <w:t xml:space="preserve">Декларация заполняется и подписывается лицом, подающим заявление.</w:t>
      </w:r>
    </w:p>
    <w:p w:rsidR="003A7AF1" w:rsidRPr="00FA6936" w:rsidRDefault="003A7AF1" w:rsidP="00BB1514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3A7AF1" w:rsidRPr="00FA6936" w:rsidRDefault="003A7AF1" w:rsidP="00BB1514">
      <w:pPr xmlns:w="http://schemas.openxmlformats.org/wordprocessingml/2006/main"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xmlns:w="http://schemas.openxmlformats.org/wordprocessingml/2006/main" w:rsidRPr="00FA6936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быть завершенным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является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комиссии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по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: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до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издательский.</w:t>
      </w:r>
    </w:p>
    <w:p w:rsidR="003A7AF1" w:rsidRPr="00A66FC2" w:rsidRDefault="003A7AF1" w:rsidP="00BB1514">
      <w:pPr xmlns:w="http://schemas.openxmlformats.org/wordprocessingml/2006/main"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  <w:r xmlns:w="http://schemas.openxmlformats.org/wordprocessingml/2006/main" w:rsidRPr="00FA6936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**Приложение 1.1 </w:t>
      </w:r>
      <w:r xmlns:w="http://schemas.openxmlformats.org/wordprocessingml/2006/main" w:rsidRPr="00FA6936">
        <w:rPr>
          <w:rFonts w:ascii="GHEA Grapalat" w:hAnsi="GHEA Grapalat"/>
          <w:i/>
          <w:sz w:val="16"/>
          <w:szCs w:val="16"/>
          <w:lang w:val="hy-AM"/>
        </w:rPr>
        <w:t xml:space="preserve">не подается участником, если применимо положение о предоставлении ссылки на сайт, содержащий информацию о реальных выгодоприобретателях юридического лица, определенное в Приложении № 1 настоящего приглашения, а также если участник является индивидуальным предпринимателем или физическим лицом.</w:t>
      </w:r>
    </w:p>
    <w:p w:rsidR="003A7AF1" w:rsidRPr="0039302D" w:rsidRDefault="003A7AF1" w:rsidP="00BB1514">
      <w:pPr>
        <w:jc w:val="both"/>
        <w:rPr>
          <w:rFonts w:ascii="GHEA Grapalat" w:hAnsi="GHEA Grapalat" w:cs="Sylfaen"/>
          <w:sz w:val="20"/>
          <w:lang w:val="hy-AM"/>
        </w:rPr>
      </w:pPr>
    </w:p>
  </w:footnote>
  <w:footnote w:id="5">
    <w:p w:rsidR="003A7AF1" w:rsidRPr="001E7733" w:rsidRDefault="003A7AF1" w:rsidP="00BB1514">
      <w:pPr xmlns:w="http://schemas.openxmlformats.org/wordprocessingml/2006/main"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xmlns:w="http://schemas.openxmlformats.org/wordprocessingml/2006/main" w:rsidRPr="005E24FD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быть завершенным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является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комиссии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секретаря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по 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: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до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приглашение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в информационном бюллетене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</w:rPr>
        <w:t xml:space="preserve">публикация</w:t>
      </w:r>
    </w:p>
    <w:p w:rsidR="003A7AF1" w:rsidRPr="0015088E" w:rsidRDefault="003A7AF1" w:rsidP="00BB1514">
      <w:pPr xmlns:w="http://schemas.openxmlformats.org/wordprocessingml/2006/main"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xmlns:w="http://schemas.openxmlformats.org/wordprocessingml/2006/main" w:rsidRPr="0015088E">
        <w:rPr>
          <w:rFonts w:ascii="GHEA Grapalat" w:hAnsi="GHEA Grapalat"/>
          <w:bCs/>
          <w:i/>
          <w:sz w:val="18"/>
          <w:szCs w:val="18"/>
          <w:lang w:val="es-ES"/>
        </w:rPr>
        <w:t xml:space="preserve">**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если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участник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добавлен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ценить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налог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плательщик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есть 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тогда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данный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контракта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линия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Армении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Республика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Состояние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бюджет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быть оплаченным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добавлен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ценить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налог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количество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отмеченный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это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4 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-й</w:t>
      </w:r>
      <w:r xmlns:w="http://schemas.openxmlformats.org/wordprocessingml/2006/main" w:rsidRPr="001E7733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9E45F3">
        <w:rPr>
          <w:rFonts w:ascii="GHEA Grapalat" w:hAnsi="GHEA Grapalat"/>
          <w:i/>
          <w:sz w:val="16"/>
          <w:szCs w:val="16"/>
        </w:rPr>
        <w:t xml:space="preserve">в столбце.</w:t>
      </w:r>
    </w:p>
    <w:p w:rsidR="003A7AF1" w:rsidRPr="001E7733" w:rsidDel="00856FDE" w:rsidRDefault="003A7AF1" w:rsidP="00BB1514">
      <w:pPr>
        <w:pStyle w:val="af2"/>
        <w:rPr>
          <w:del w:id="15" w:author="User" w:date="2019-05-26T09:57:00Z"/>
          <w:i/>
          <w:lang w:val="af-ZA"/>
        </w:rPr>
      </w:pPr>
    </w:p>
  </w:footnote>
  <w:footnote w:id="6">
    <w:p w:rsidR="003A7AF1" w:rsidRPr="00F50E0A" w:rsidDel="001B2C6E" w:rsidRDefault="003A7AF1" w:rsidP="00BB1514">
      <w:pPr xmlns:w="http://schemas.openxmlformats.org/wordprocessingml/2006/main">
        <w:pStyle w:val="af2"/>
        <w:rPr>
          <w:del w:id="16" w:author="User" w:date="2019-05-26T11:21:00Z"/>
          <w:lang w:val="af-ZA"/>
        </w:rPr>
      </w:pPr>
      <w:r xmlns:w="http://schemas.openxmlformats.org/wordprocessingml/2006/main">
        <w:rPr>
          <w:vertAlign w:val="superscript"/>
          <w:lang w:val="af-ZA"/>
        </w:rPr>
        <w:t xml:space="preserve">17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hy-AM" w:eastAsia="en-US"/>
        </w:rPr>
        <w:t xml:space="preserve">Если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предложение </w:t>
      </w:r>
      <w:r xmlns:w="http://schemas.openxmlformats.org/wordprocessingml/2006/main" w:rsidRPr="009B3CA3">
        <w:rPr>
          <w:rFonts w:ascii="GHEA Grapalat" w:hAnsi="GHEA Grapalat"/>
          <w:i/>
          <w:sz w:val="16"/>
          <w:szCs w:val="24"/>
          <w:lang w:val="hy-AM" w:eastAsia="en-US"/>
        </w:rPr>
        <w:t xml:space="preserve">было сделано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продавцом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представлен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является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без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НДС 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тогда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контракт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при пломбировании 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включительно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Слова 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«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НДС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»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.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удаленный</w:t>
      </w:r>
      <w:r xmlns:w="http://schemas.openxmlformats.org/wordprocessingml/2006/main"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являются</w:t>
      </w:r>
    </w:p>
  </w:footnote>
  <w:footnote w:id="7">
    <w:p w:rsidR="003A7AF1" w:rsidRPr="00BE77AC" w:rsidRDefault="003A7AF1" w:rsidP="00BB1514">
      <w:pPr xmlns:w="http://schemas.openxmlformats.org/wordprocessingml/2006/main">
        <w:pStyle w:val="af2"/>
        <w:jc w:val="both"/>
        <w:rPr>
          <w:rFonts w:ascii="GHEA Grapalat" w:hAnsi="GHEA Grapalat"/>
          <w:i/>
          <w:sz w:val="16"/>
          <w:szCs w:val="24"/>
          <w:lang w:val="af-ZA" w:eastAsia="en-US"/>
        </w:rPr>
      </w:pPr>
      <w:r xmlns:w="http://schemas.openxmlformats.org/wordprocessingml/2006/main" w:rsidRPr="00937DC0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b/>
          <w:i/>
          <w:vertAlign w:val="superscript"/>
          <w:lang w:val="af-ZA" w:eastAsia="en-US"/>
        </w:rPr>
        <w:t xml:space="preserve">20:00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vertAlign w:val="superscript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Если: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контракт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быть запечатанным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является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hy-AM" w:eastAsia="en-US"/>
        </w:rPr>
        <w:t xml:space="preserve">На основании пункта 6 статьи 15 Закона РА "О закупках" 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то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штраф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рассчитывается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является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это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соглашение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цена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относительно 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которого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​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в кадре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быть записанным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является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предпринятый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обязательства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дефолта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или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нет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правильный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производительность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обстоятельство </w:t>
      </w:r>
      <w:r xmlns:w="http://schemas.openxmlformats.org/wordprocessingml/2006/main"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.</w:t>
      </w:r>
    </w:p>
    <w:p w:rsidR="003A7AF1" w:rsidRPr="00BB1514" w:rsidRDefault="003A7AF1" w:rsidP="00BB1514">
      <w:pPr xmlns:w="http://schemas.openxmlformats.org/wordprocessingml/2006/main">
        <w:pStyle w:val="af2"/>
        <w:jc w:val="both"/>
        <w:rPr>
          <w:vertAlign w:val="superscript"/>
          <w:lang w:val="af-ZA"/>
        </w:rPr>
      </w:pPr>
      <w:r xmlns:w="http://schemas.openxmlformats.org/wordprocessingml/2006/main">
        <w:rPr>
          <w:rFonts w:ascii="GHEA Grapalat" w:hAnsi="GHEA Grapalat"/>
          <w:i/>
          <w:sz w:val="16"/>
        </w:rPr>
        <w:t xml:space="preserve">Если контракт включает более одной части, штраф рассчитывается исходя из общей цены, указанной в контракте для этой части.</w:t>
      </w:r>
    </w:p>
    <w:p w:rsidR="003A7AF1" w:rsidDel="00343637" w:rsidRDefault="003A7AF1" w:rsidP="00BB1514">
      <w:pPr>
        <w:pStyle w:val="af2"/>
        <w:rPr>
          <w:del w:id="17" w:author="User" w:date="2019-05-26T11:24:00Z"/>
        </w:rPr>
      </w:pPr>
    </w:p>
  </w:footnote>
  <w:footnote w:id="8">
    <w:p w:rsidR="003A7AF1" w:rsidRDefault="003A7AF1" w:rsidP="00BB1514">
      <w:pPr xmlns:w="http://schemas.openxmlformats.org/wordprocessingml/2006/main">
        <w:pStyle w:val="af2"/>
        <w:jc w:val="both"/>
        <w:rPr>
          <w:rFonts w:ascii="GHEA Grapalat" w:hAnsi="GHEA Grapalat"/>
          <w:i/>
          <w:sz w:val="16"/>
          <w:szCs w:val="24"/>
          <w:lang w:val="en-US" w:eastAsia="en-US"/>
        </w:rPr>
      </w:pPr>
      <w:r xmlns:w="http://schemas.openxmlformats.org/wordprocessingml/2006/main" w:rsidRPr="00E81BDB">
        <w:rPr>
          <w:color w:val="FFFFFF"/>
          <w:vertAlign w:val="superscript"/>
          <w:lang w:val="hy-AM"/>
        </w:rPr>
        <w:t xml:space="preserve">35 </w:t>
      </w:r>
      <w:r xmlns:w="http://schemas.openxmlformats.org/wordprocessingml/2006/main" w:rsidRPr="00E81BDB">
        <w:rPr>
          <w:vertAlign w:val="superscript"/>
          <w:lang w:val="hy-AM"/>
        </w:rPr>
        <w:t xml:space="preserve">2 </w:t>
      </w:r>
      <w:r xmlns:w="http://schemas.openxmlformats.org/wordprocessingml/2006/main">
        <w:rPr>
          <w:vertAlign w:val="superscript"/>
          <w:lang w:val="en-US"/>
        </w:rPr>
        <w:t xml:space="preserve">2 </w:t>
      </w:r>
      <w:r xmlns:w="http://schemas.openxmlformats.org/wordprocessingml/2006/main" w:rsidRPr="002B5F7E">
        <w:rPr>
          <w:rFonts w:ascii="GHEA Grapalat" w:hAnsi="GHEA Grapalat"/>
          <w:i/>
          <w:sz w:val="16"/>
          <w:szCs w:val="24"/>
          <w:lang w:val="hy-AM" w:eastAsia="en-US"/>
        </w:rPr>
        <w:t xml:space="preserve">Данный </w:t>
      </w:r>
      <w:r xmlns:w="http://schemas.openxmlformats.org/wordprocessingml/2006/main" w:rsidRPr="002B5F7E">
        <w:rPr>
          <w:rFonts w:ascii="GHEA Grapalat" w:hAnsi="GHEA Grapalat"/>
          <w:i/>
          <w:sz w:val="16"/>
          <w:szCs w:val="24"/>
          <w:lang w:eastAsia="en-US"/>
        </w:rPr>
        <w:t xml:space="preserve">пункт </w:t>
      </w:r>
      <w:r xmlns:w="http://schemas.openxmlformats.org/wordprocessingml/2006/main" w:rsidRPr="002B5F7E">
        <w:rPr>
          <w:rFonts w:ascii="GHEA Grapalat" w:hAnsi="GHEA Grapalat"/>
          <w:i/>
          <w:sz w:val="16"/>
          <w:szCs w:val="24"/>
          <w:lang w:val="hy-AM" w:eastAsia="en-US"/>
        </w:rPr>
        <w:t xml:space="preserve">исключается </w:t>
      </w:r>
      <w:r xmlns:w="http://schemas.openxmlformats.org/wordprocessingml/2006/main" w:rsidRPr="002B5F7E">
        <w:rPr>
          <w:rFonts w:ascii="GHEA Grapalat" w:hAnsi="GHEA Grapalat"/>
          <w:i/>
          <w:sz w:val="16"/>
          <w:szCs w:val="24"/>
          <w:lang w:eastAsia="en-US"/>
        </w:rPr>
        <w:t xml:space="preserve">из договора </w:t>
      </w:r>
      <w:r xmlns:w="http://schemas.openxmlformats.org/wordprocessingml/2006/main" w:rsidRPr="003B6FB5">
        <w:rPr>
          <w:rFonts w:ascii="GHEA Grapalat" w:hAnsi="GHEA Grapalat"/>
          <w:i/>
          <w:sz w:val="16"/>
          <w:szCs w:val="24"/>
          <w:lang w:val="hy-AM" w:eastAsia="en-US"/>
        </w:rPr>
        <w:t xml:space="preserve">, если договор не оформляется путем заключения агентского договора.</w:t>
      </w:r>
    </w:p>
    <w:p w:rsidR="003A7AF1" w:rsidRPr="00F934D2" w:rsidDel="00D90DD6" w:rsidRDefault="003A7AF1" w:rsidP="00BB1514">
      <w:pPr xmlns:w="http://schemas.openxmlformats.org/wordprocessingml/2006/main">
        <w:pStyle w:val="af2"/>
        <w:jc w:val="both"/>
        <w:rPr>
          <w:del w:id="18" w:author="User" w:date="2019-05-26T11:28:00Z"/>
          <w:lang w:val="en-US"/>
        </w:rPr>
      </w:pPr>
      <w:r xmlns:w="http://schemas.openxmlformats.org/wordprocessingml/2006/main">
        <w:rPr>
          <w:rFonts w:ascii="GHEA Grapalat" w:hAnsi="GHEA Grapalat"/>
          <w:i/>
          <w:sz w:val="16"/>
          <w:szCs w:val="24"/>
          <w:lang w:val="en-US" w:eastAsia="en-US"/>
        </w:rPr>
        <w:t xml:space="preserve"> </w:t>
      </w:r>
      <w:r xmlns:w="http://schemas.openxmlformats.org/wordprocessingml/2006/main">
        <w:rPr>
          <w:rFonts w:ascii="Sylfaen" w:hAnsi="Sylfaen"/>
          <w:sz w:val="22"/>
          <w:szCs w:val="22"/>
          <w:vertAlign w:val="superscript"/>
          <w:lang w:val="en-US"/>
        </w:rPr>
        <w:t xml:space="preserve">   </w:t>
      </w:r>
      <w:r xmlns:w="http://schemas.openxmlformats.org/wordprocessingml/2006/main" w:rsidRPr="001330C0">
        <w:rPr>
          <w:rFonts w:ascii="Sylfaen" w:hAnsi="Sylfaen"/>
          <w:sz w:val="22"/>
          <w:szCs w:val="22"/>
          <w:vertAlign w:val="superscript"/>
          <w:lang w:val="hy-AM"/>
        </w:rPr>
        <w:t xml:space="preserve">2 </w:t>
      </w:r>
      <w:r xmlns:w="http://schemas.openxmlformats.org/wordprocessingml/2006/main">
        <w:rPr>
          <w:rFonts w:ascii="Sylfaen" w:hAnsi="Sylfaen"/>
          <w:sz w:val="22"/>
          <w:szCs w:val="22"/>
          <w:vertAlign w:val="superscript"/>
          <w:lang w:val="en-US"/>
        </w:rPr>
        <w:t xml:space="preserve">3 Данный пункт </w:t>
      </w:r>
      <w:r xmlns:w="http://schemas.openxmlformats.org/wordprocessingml/2006/main">
        <w:rPr>
          <w:rFonts w:ascii="GHEA Grapalat" w:hAnsi="GHEA Grapalat"/>
          <w:i/>
          <w:sz w:val="16"/>
          <w:szCs w:val="24"/>
          <w:lang w:eastAsia="en-US"/>
        </w:rPr>
        <w:t xml:space="preserve">из договора </w:t>
      </w:r>
      <w:r xmlns:w="http://schemas.openxmlformats.org/wordprocessingml/2006/main" w:rsidRPr="00FD0A95">
        <w:rPr>
          <w:rFonts w:ascii="GHEA Grapalat" w:hAnsi="GHEA Grapalat"/>
          <w:i/>
          <w:sz w:val="16"/>
          <w:szCs w:val="24"/>
          <w:lang w:val="hy-AM" w:eastAsia="en-US"/>
        </w:rPr>
        <w:t xml:space="preserve">исключается </w:t>
      </w:r>
      <w:r xmlns:w="http://schemas.openxmlformats.org/wordprocessingml/2006/main" w:rsidRPr="00FD0A95">
        <w:rPr>
          <w:rFonts w:ascii="GHEA Grapalat" w:hAnsi="GHEA Grapalat"/>
          <w:i/>
          <w:sz w:val="16"/>
          <w:szCs w:val="24"/>
          <w:lang w:val="hy-AM" w:eastAsia="en-US"/>
        </w:rPr>
        <w:t xml:space="preserve">, если договор не реализуется путем заключения договора о совместной деятельности (консорциума).</w:t>
      </w:r>
    </w:p>
  </w:footnote>
  <w:footnote w:id="9">
    <w:p w:rsidR="003A7AF1" w:rsidRPr="00560A40" w:rsidRDefault="003A7AF1" w:rsidP="00BB1514">
      <w:pPr xmlns:w="http://schemas.openxmlformats.org/wordprocessingml/2006/main"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xmlns:w="http://schemas.openxmlformats.org/wordprocessingml/2006/main" w:rsidRPr="00560A40">
        <w:rPr>
          <w:color w:val="FFFFFF"/>
          <w:vertAlign w:val="superscript"/>
          <w:lang w:val="hy-AM"/>
        </w:rPr>
        <w:t xml:space="preserve">36:</w:t>
      </w:r>
      <w:r xmlns:w="http://schemas.openxmlformats.org/wordprocessingml/2006/main" w:rsidRPr="00560A40">
        <w:rPr>
          <w:vertAlign w:val="superscript"/>
          <w:lang w:val="hy-AM"/>
        </w:rPr>
        <w:t xml:space="preserve"> </w:t>
      </w:r>
    </w:p>
    <w:p w:rsidR="003A7AF1" w:rsidRPr="00560A40" w:rsidRDefault="003A7AF1" w:rsidP="00BB1514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94E3144"/>
    <w:multiLevelType w:val="hybridMultilevel"/>
    <w:tmpl w:val="B3A40B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B4E082F"/>
    <w:multiLevelType w:val="hybridMultilevel"/>
    <w:tmpl w:val="4F0CE7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0A57"/>
    <w:multiLevelType w:val="hybridMultilevel"/>
    <w:tmpl w:val="999C663C"/>
    <w:lvl w:ilvl="0" w:tplc="0E16C1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Armenian" w:hAnsi="Arial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15"/>
  </w:num>
  <w:num w:numId="5">
    <w:abstractNumId w:val="23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8"/>
  </w:num>
  <w:num w:numId="13">
    <w:abstractNumId w:val="25"/>
  </w:num>
  <w:num w:numId="14">
    <w:abstractNumId w:val="10"/>
  </w:num>
  <w:num w:numId="15">
    <w:abstractNumId w:val="26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2"/>
  </w:num>
  <w:num w:numId="24">
    <w:abstractNumId w:val="0"/>
  </w:num>
  <w:num w:numId="25">
    <w:abstractNumId w:val="12"/>
  </w:num>
  <w:num w:numId="26">
    <w:abstractNumId w:val="16"/>
  </w:num>
  <w:num w:numId="27">
    <w:abstractNumId w:val="19"/>
  </w:num>
  <w:num w:numId="28">
    <w:abstractNumId w:val="9"/>
  </w:num>
  <w:num w:numId="29">
    <w:abstractNumId w:val="8"/>
  </w:num>
  <w:num w:numId="30">
    <w:abstractNumId w:val="11"/>
  </w:num>
  <w:num w:numId="31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0E6"/>
    <w:rsid w:val="00086EF6"/>
    <w:rsid w:val="003A7AF1"/>
    <w:rsid w:val="003D15EB"/>
    <w:rsid w:val="0040529A"/>
    <w:rsid w:val="005262D1"/>
    <w:rsid w:val="005957D4"/>
    <w:rsid w:val="00631CF5"/>
    <w:rsid w:val="00657913"/>
    <w:rsid w:val="00707D1D"/>
    <w:rsid w:val="00744FAE"/>
    <w:rsid w:val="007913DD"/>
    <w:rsid w:val="007A3AF0"/>
    <w:rsid w:val="007F22DE"/>
    <w:rsid w:val="009D0169"/>
    <w:rsid w:val="00A41584"/>
    <w:rsid w:val="00A900E6"/>
    <w:rsid w:val="00BB1514"/>
    <w:rsid w:val="00BD779A"/>
    <w:rsid w:val="00C704FD"/>
    <w:rsid w:val="00C80C36"/>
    <w:rsid w:val="00D55722"/>
    <w:rsid w:val="00D719C8"/>
    <w:rsid w:val="00F90346"/>
    <w:rsid w:val="00FC6A11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13114-15EF-4FB5-A5F2-1E85551A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5EB"/>
  </w:style>
  <w:style w:type="paragraph" w:styleId="1">
    <w:name w:val="heading 1"/>
    <w:basedOn w:val="a"/>
    <w:next w:val="a"/>
    <w:link w:val="10"/>
    <w:qFormat/>
    <w:rsid w:val="00BB1514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ru" w:eastAsia="ru-RU"/>
    </w:rPr>
  </w:style>
  <w:style w:type="paragraph" w:styleId="2">
    <w:name w:val="heading 2"/>
    <w:basedOn w:val="a"/>
    <w:next w:val="a"/>
    <w:link w:val="20"/>
    <w:qFormat/>
    <w:rsid w:val="00BB1514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paragraph" w:styleId="3">
    <w:name w:val="heading 3"/>
    <w:basedOn w:val="a"/>
    <w:next w:val="a"/>
    <w:link w:val="30"/>
    <w:qFormat/>
    <w:rsid w:val="00BB1514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4">
    <w:name w:val="heading 4"/>
    <w:basedOn w:val="a"/>
    <w:next w:val="a"/>
    <w:link w:val="40"/>
    <w:qFormat/>
    <w:rsid w:val="00BB151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ru"/>
    </w:rPr>
  </w:style>
  <w:style w:type="paragraph" w:styleId="5">
    <w:name w:val="heading 5"/>
    <w:basedOn w:val="a"/>
    <w:next w:val="a"/>
    <w:link w:val="50"/>
    <w:qFormat/>
    <w:rsid w:val="00BB1514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paragraph" w:styleId="6">
    <w:name w:val="heading 6"/>
    <w:basedOn w:val="a"/>
    <w:next w:val="a"/>
    <w:link w:val="60"/>
    <w:qFormat/>
    <w:rsid w:val="00BB1514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paragraph" w:styleId="7">
    <w:name w:val="heading 7"/>
    <w:basedOn w:val="a"/>
    <w:next w:val="a"/>
    <w:link w:val="70"/>
    <w:qFormat/>
    <w:rsid w:val="00BB1514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paragraph" w:styleId="8">
    <w:name w:val="heading 8"/>
    <w:basedOn w:val="a"/>
    <w:next w:val="a"/>
    <w:link w:val="80"/>
    <w:qFormat/>
    <w:rsid w:val="00BB1514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ru" w:eastAsia="x-none"/>
    </w:rPr>
  </w:style>
  <w:style w:type="paragraph" w:styleId="9">
    <w:name w:val="heading 9"/>
    <w:basedOn w:val="a"/>
    <w:next w:val="a"/>
    <w:link w:val="90"/>
    <w:qFormat/>
    <w:rsid w:val="00BB1514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514"/>
    <w:rPr>
      <w:rFonts w:ascii="Arial Armenian" w:eastAsia="Times New Roman" w:hAnsi="Arial Armenian" w:cs="Times New Roman"/>
      <w:sz w:val="28"/>
      <w:szCs w:val="20"/>
      <w:lang w:val="ru" w:eastAsia="ru-RU"/>
    </w:rPr>
  </w:style>
  <w:style w:type="character" w:customStyle="1" w:styleId="20">
    <w:name w:val="Заголовок 2 Знак"/>
    <w:basedOn w:val="a0"/>
    <w:link w:val="2"/>
    <w:rsid w:val="00BB1514"/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character" w:customStyle="1" w:styleId="30">
    <w:name w:val="Заголовок 3 Знак"/>
    <w:basedOn w:val="a0"/>
    <w:link w:val="3"/>
    <w:rsid w:val="00BB1514"/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40">
    <w:name w:val="Заголовок 4 Знак"/>
    <w:basedOn w:val="a0"/>
    <w:link w:val="4"/>
    <w:rsid w:val="00BB1514"/>
    <w:rPr>
      <w:rFonts w:ascii="Arial LatArm" w:eastAsia="Times New Roman" w:hAnsi="Arial LatArm" w:cs="Times New Roman"/>
      <w:i/>
      <w:sz w:val="18"/>
      <w:szCs w:val="20"/>
      <w:lang w:val="ru"/>
    </w:rPr>
  </w:style>
  <w:style w:type="character" w:customStyle="1" w:styleId="50">
    <w:name w:val="Заголовок 5 Знак"/>
    <w:basedOn w:val="a0"/>
    <w:link w:val="5"/>
    <w:rsid w:val="00BB1514"/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character" w:customStyle="1" w:styleId="60">
    <w:name w:val="Заголовок 6 Знак"/>
    <w:basedOn w:val="a0"/>
    <w:link w:val="6"/>
    <w:rsid w:val="00BB1514"/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character" w:customStyle="1" w:styleId="70">
    <w:name w:val="Заголовок 7 Знак"/>
    <w:basedOn w:val="a0"/>
    <w:link w:val="7"/>
    <w:rsid w:val="00BB1514"/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character" w:customStyle="1" w:styleId="80">
    <w:name w:val="Заголовок 8 Знак"/>
    <w:basedOn w:val="a0"/>
    <w:link w:val="8"/>
    <w:rsid w:val="00BB1514"/>
    <w:rPr>
      <w:rFonts w:ascii="Times Armenian" w:eastAsia="Times New Roman" w:hAnsi="Times Armenian" w:cs="Times New Roman"/>
      <w:i/>
      <w:sz w:val="20"/>
      <w:szCs w:val="20"/>
      <w:lang w:val="ru" w:eastAsia="x-none"/>
    </w:rPr>
  </w:style>
  <w:style w:type="character" w:customStyle="1" w:styleId="90">
    <w:name w:val="Заголовок 9 Знак"/>
    <w:basedOn w:val="a0"/>
    <w:link w:val="9"/>
    <w:rsid w:val="00BB1514"/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numbering" w:customStyle="1" w:styleId="11">
    <w:name w:val="Нет списка1"/>
    <w:next w:val="a2"/>
    <w:semiHidden/>
    <w:unhideWhenUsed/>
    <w:rsid w:val="00BB1514"/>
  </w:style>
  <w:style w:type="paragraph" w:styleId="a3">
    <w:name w:val="Body Text Indent"/>
    <w:aliases w:val=" Char, Char Char Char Char,Char Char Char Char"/>
    <w:basedOn w:val="a"/>
    <w:link w:val="a4"/>
    <w:rsid w:val="00BB1514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BB1514"/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a5">
    <w:name w:val="footer"/>
    <w:basedOn w:val="a"/>
    <w:link w:val="a6"/>
    <w:rsid w:val="00BB151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a6">
    <w:name w:val="Нижний колонтитул Знак"/>
    <w:basedOn w:val="a0"/>
    <w:link w:val="a5"/>
    <w:rsid w:val="00BB1514"/>
    <w:rPr>
      <w:rFonts w:ascii="Times New Roman" w:eastAsia="Times New Roman" w:hAnsi="Times New Roman" w:cs="Times New Roman"/>
      <w:sz w:val="20"/>
      <w:szCs w:val="20"/>
      <w:lang w:val="ru"/>
    </w:rPr>
  </w:style>
  <w:style w:type="paragraph" w:styleId="31">
    <w:name w:val="Body Text Indent 3"/>
    <w:basedOn w:val="a"/>
    <w:link w:val="32"/>
    <w:rsid w:val="00BB1514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ru" w:eastAsia="x-none"/>
    </w:rPr>
  </w:style>
  <w:style w:type="character" w:customStyle="1" w:styleId="32">
    <w:name w:val="Основной текст с отступом 3 Знак"/>
    <w:basedOn w:val="a0"/>
    <w:link w:val="31"/>
    <w:rsid w:val="00BB1514"/>
    <w:rPr>
      <w:rFonts w:ascii="Times Armenian" w:eastAsia="Times New Roman" w:hAnsi="Times Armenian" w:cs="Times New Roman"/>
      <w:sz w:val="20"/>
      <w:szCs w:val="20"/>
      <w:lang w:val="ru" w:eastAsia="x-none"/>
    </w:rPr>
  </w:style>
  <w:style w:type="paragraph" w:styleId="21">
    <w:name w:val="Body Text 2"/>
    <w:basedOn w:val="a"/>
    <w:link w:val="22"/>
    <w:rsid w:val="00BB1514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ru"/>
    </w:rPr>
  </w:style>
  <w:style w:type="character" w:customStyle="1" w:styleId="22">
    <w:name w:val="Основной текст 2 Знак"/>
    <w:basedOn w:val="a0"/>
    <w:link w:val="21"/>
    <w:rsid w:val="00BB1514"/>
    <w:rPr>
      <w:rFonts w:ascii="Arial LatArm" w:eastAsia="Times New Roman" w:hAnsi="Arial LatArm" w:cs="Times New Roman"/>
      <w:sz w:val="20"/>
      <w:szCs w:val="20"/>
      <w:lang w:val="ru"/>
    </w:rPr>
  </w:style>
  <w:style w:type="paragraph" w:styleId="23">
    <w:name w:val="Body Text Indent 2"/>
    <w:basedOn w:val="a"/>
    <w:link w:val="24"/>
    <w:rsid w:val="00BB15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ru"/>
    </w:rPr>
  </w:style>
  <w:style w:type="character" w:customStyle="1" w:styleId="24">
    <w:name w:val="Основной текст с отступом 2 Знак"/>
    <w:basedOn w:val="a0"/>
    <w:link w:val="23"/>
    <w:rsid w:val="00BB1514"/>
    <w:rPr>
      <w:rFonts w:ascii="Baltica" w:eastAsia="Times New Roman" w:hAnsi="Baltica" w:cs="Times New Roman"/>
      <w:sz w:val="20"/>
      <w:szCs w:val="20"/>
      <w:lang w:val="ru"/>
    </w:rPr>
  </w:style>
  <w:style w:type="paragraph" w:customStyle="1" w:styleId="Char">
    <w:name w:val="Char"/>
    <w:basedOn w:val="a"/>
    <w:semiHidden/>
    <w:rsid w:val="00BB1514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ru"/>
    </w:rPr>
  </w:style>
  <w:style w:type="paragraph" w:customStyle="1" w:styleId="Default">
    <w:name w:val="Default"/>
    <w:rsid w:val="00BB15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 w:val="ru"/>
    </w:rPr>
  </w:style>
  <w:style w:type="paragraph" w:styleId="a7">
    <w:name w:val="Balloon Text"/>
    <w:basedOn w:val="a"/>
    <w:link w:val="a8"/>
    <w:rsid w:val="00BB151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a8">
    <w:name w:val="Текст выноски Знак"/>
    <w:basedOn w:val="a0"/>
    <w:link w:val="a7"/>
    <w:rsid w:val="00BB1514"/>
    <w:rPr>
      <w:rFonts w:ascii="Tahoma" w:eastAsia="Times New Roman" w:hAnsi="Tahoma" w:cs="Times New Roman"/>
      <w:sz w:val="16"/>
      <w:szCs w:val="16"/>
      <w:lang w:val="ru" w:eastAsia="x-none"/>
    </w:rPr>
  </w:style>
  <w:style w:type="character" w:styleId="a9">
    <w:name w:val="Hyperlink"/>
    <w:rsid w:val="00BB1514"/>
    <w:rPr>
      <w:color w:val="0000FF"/>
      <w:u w:val="single"/>
    </w:rPr>
  </w:style>
  <w:style w:type="character" w:customStyle="1" w:styleId="CharChar1">
    <w:name w:val="Char Char1"/>
    <w:locked/>
    <w:rsid w:val="00BB1514"/>
    <w:rPr>
      <w:rFonts w:ascii="Arial LatArm" w:hAnsi="Arial LatArm"/>
      <w:i/>
      <w:lang w:val="ru" w:eastAsia="en-US" w:bidi="ar-SA"/>
    </w:rPr>
  </w:style>
  <w:style w:type="paragraph" w:styleId="aa">
    <w:name w:val="Body Text"/>
    <w:basedOn w:val="a"/>
    <w:link w:val="ab"/>
    <w:rsid w:val="00BB15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ab">
    <w:name w:val="Основной текст Знак"/>
    <w:basedOn w:val="a0"/>
    <w:link w:val="aa"/>
    <w:rsid w:val="00BB1514"/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12">
    <w:name w:val="index 1"/>
    <w:basedOn w:val="a"/>
    <w:next w:val="a"/>
    <w:autoRedefine/>
    <w:semiHidden/>
    <w:rsid w:val="00BB1514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ac">
    <w:name w:val="index heading"/>
    <w:basedOn w:val="a"/>
    <w:next w:val="12"/>
    <w:semiHidden/>
    <w:rsid w:val="00BB1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d">
    <w:name w:val="header"/>
    <w:basedOn w:val="a"/>
    <w:link w:val="ae"/>
    <w:rsid w:val="00BB1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ae">
    <w:name w:val="Верхний колонтитул Знак"/>
    <w:basedOn w:val="a0"/>
    <w:link w:val="ad"/>
    <w:rsid w:val="00BB1514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33">
    <w:name w:val="Body Text 3"/>
    <w:basedOn w:val="a"/>
    <w:link w:val="34"/>
    <w:rsid w:val="00BB1514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34">
    <w:name w:val="Основной текст 3 Знак"/>
    <w:basedOn w:val="a0"/>
    <w:link w:val="33"/>
    <w:rsid w:val="00BB1514"/>
    <w:rPr>
      <w:rFonts w:ascii="Arial LatArm" w:eastAsia="Times New Roman" w:hAnsi="Arial LatArm" w:cs="Times New Roman"/>
      <w:sz w:val="20"/>
      <w:szCs w:val="20"/>
      <w:lang w:val="ru" w:eastAsia="ru-RU"/>
    </w:rPr>
  </w:style>
  <w:style w:type="paragraph" w:styleId="af">
    <w:name w:val="Title"/>
    <w:basedOn w:val="a"/>
    <w:link w:val="af0"/>
    <w:qFormat/>
    <w:rsid w:val="00BB1514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af0">
    <w:name w:val="Название Знак"/>
    <w:basedOn w:val="a0"/>
    <w:link w:val="af"/>
    <w:rsid w:val="00BB1514"/>
    <w:rPr>
      <w:rFonts w:ascii="Arial Armenian" w:eastAsia="Times New Roman" w:hAnsi="Arial Armenian" w:cs="Times New Roman"/>
      <w:sz w:val="24"/>
      <w:szCs w:val="20"/>
      <w:lang w:val="ru"/>
    </w:rPr>
  </w:style>
  <w:style w:type="character" w:styleId="af1">
    <w:name w:val="page number"/>
    <w:basedOn w:val="a0"/>
    <w:rsid w:val="00BB1514"/>
  </w:style>
  <w:style w:type="paragraph" w:styleId="af2">
    <w:name w:val="footnote text"/>
    <w:basedOn w:val="a"/>
    <w:link w:val="af3"/>
    <w:semiHidden/>
    <w:rsid w:val="00BB151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3">
    <w:name w:val="Текст сноски Знак"/>
    <w:basedOn w:val="a0"/>
    <w:link w:val="af2"/>
    <w:semiHidden/>
    <w:rsid w:val="00BB1514"/>
    <w:rPr>
      <w:rFonts w:ascii="Times Armenian" w:eastAsia="Times New Roman" w:hAnsi="Times Armenian" w:cs="Times New Roman"/>
      <w:sz w:val="20"/>
      <w:szCs w:val="20"/>
      <w:lang w:val="ru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BB1514"/>
    <w:pPr>
      <w:spacing w:line="240" w:lineRule="exact"/>
    </w:pPr>
    <w:rPr>
      <w:rFonts w:ascii="Arial" w:eastAsia="Times New Roman" w:hAnsi="Arial" w:cs="Arial"/>
      <w:sz w:val="20"/>
      <w:szCs w:val="20"/>
      <w:lang w:val="ru"/>
    </w:rPr>
  </w:style>
  <w:style w:type="paragraph" w:customStyle="1" w:styleId="norm">
    <w:name w:val="norm"/>
    <w:basedOn w:val="a"/>
    <w:rsid w:val="00BB15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ru" w:eastAsia="ru-RU"/>
    </w:rPr>
  </w:style>
  <w:style w:type="character" w:customStyle="1" w:styleId="normChar">
    <w:name w:val="norm Char"/>
    <w:locked/>
    <w:rsid w:val="00BB1514"/>
    <w:rPr>
      <w:rFonts w:ascii="Arial Armenian" w:hAnsi="Arial Armenian"/>
      <w:sz w:val="22"/>
      <w:lang w:val="ru" w:eastAsia="ru-RU" w:bidi="ar-SA"/>
    </w:rPr>
  </w:style>
  <w:style w:type="character" w:customStyle="1" w:styleId="CharCharChar">
    <w:name w:val="Char Char Char"/>
    <w:rsid w:val="00BB1514"/>
    <w:rPr>
      <w:rFonts w:ascii="Arial LatArm" w:hAnsi="Arial LatArm"/>
      <w:sz w:val="24"/>
      <w:lang w:eastAsia="ru-RU" w:val="ru"/>
    </w:rPr>
  </w:style>
  <w:style w:type="paragraph" w:styleId="af4">
    <w:name w:val="Normal (Web)"/>
    <w:basedOn w:val="a"/>
    <w:uiPriority w:val="99"/>
    <w:rsid w:val="00BB1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styleId="af5">
    <w:name w:val="Strong"/>
    <w:uiPriority w:val="22"/>
    <w:qFormat/>
    <w:rsid w:val="00BB1514"/>
    <w:rPr>
      <w:b/>
      <w:bCs/>
    </w:rPr>
  </w:style>
  <w:style w:type="character" w:styleId="af6">
    <w:name w:val="footnote reference"/>
    <w:semiHidden/>
    <w:rsid w:val="00BB1514"/>
    <w:rPr>
      <w:vertAlign w:val="superscript"/>
    </w:rPr>
  </w:style>
  <w:style w:type="character" w:customStyle="1" w:styleId="CharChar22">
    <w:name w:val="Char Char22"/>
    <w:rsid w:val="00BB1514"/>
    <w:rPr>
      <w:rFonts w:ascii="Arial Armenian" w:hAnsi="Arial Armenian"/>
      <w:sz w:val="28"/>
      <w:lang w:val="ru"/>
    </w:rPr>
  </w:style>
  <w:style w:type="character" w:customStyle="1" w:styleId="CharChar20">
    <w:name w:val="Char Char20"/>
    <w:rsid w:val="00BB1514"/>
    <w:rPr>
      <w:rFonts w:ascii="Times LatArm" w:hAnsi="Times LatArm"/>
      <w:b/>
      <w:sz w:val="28"/>
      <w:lang w:val="ru"/>
    </w:rPr>
  </w:style>
  <w:style w:type="character" w:customStyle="1" w:styleId="CharChar16">
    <w:name w:val="Char Char16"/>
    <w:rsid w:val="00BB1514"/>
    <w:rPr>
      <w:rFonts w:ascii="Times Armenian" w:hAnsi="Times Armenian"/>
      <w:b/>
      <w:lang w:val="ru"/>
    </w:rPr>
  </w:style>
  <w:style w:type="character" w:customStyle="1" w:styleId="CharChar15">
    <w:name w:val="Char Char15"/>
    <w:rsid w:val="00BB1514"/>
    <w:rPr>
      <w:rFonts w:ascii="Times Armenian" w:hAnsi="Times Armenian"/>
      <w:i/>
      <w:lang w:val="ru"/>
    </w:rPr>
  </w:style>
  <w:style w:type="character" w:customStyle="1" w:styleId="CharChar13">
    <w:name w:val="Char Char13"/>
    <w:rsid w:val="00BB1514"/>
    <w:rPr>
      <w:rFonts w:ascii="Arial Armenian" w:hAnsi="Arial Armenian"/>
      <w:lang w:val="ru"/>
    </w:rPr>
  </w:style>
  <w:style w:type="character" w:styleId="af7">
    <w:name w:val="annotation reference"/>
    <w:semiHidden/>
    <w:rsid w:val="00BB1514"/>
    <w:rPr>
      <w:sz w:val="16"/>
      <w:szCs w:val="16"/>
    </w:rPr>
  </w:style>
  <w:style w:type="paragraph" w:styleId="af8">
    <w:name w:val="annotation text"/>
    <w:basedOn w:val="a"/>
    <w:link w:val="af9"/>
    <w:semiHidden/>
    <w:rsid w:val="00BB151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9">
    <w:name w:val="Текст примечания Знак"/>
    <w:basedOn w:val="a0"/>
    <w:link w:val="af8"/>
    <w:semiHidden/>
    <w:rsid w:val="00BB1514"/>
    <w:rPr>
      <w:rFonts w:ascii="Times Armenian" w:eastAsia="Times New Roman" w:hAnsi="Times Armenian" w:cs="Times New Roman"/>
      <w:sz w:val="20"/>
      <w:szCs w:val="20"/>
      <w:lang w:val="ru" w:eastAsia="ru-RU"/>
    </w:rPr>
  </w:style>
  <w:style w:type="paragraph" w:styleId="afa">
    <w:name w:val="annotation subject"/>
    <w:basedOn w:val="af8"/>
    <w:next w:val="af8"/>
    <w:link w:val="afb"/>
    <w:semiHidden/>
    <w:rsid w:val="00BB1514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BB1514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paragraph" w:styleId="afc">
    <w:name w:val="endnote text"/>
    <w:basedOn w:val="a"/>
    <w:link w:val="afd"/>
    <w:semiHidden/>
    <w:rsid w:val="00BB151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BB1514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styleId="afe">
    <w:name w:val="endnote reference"/>
    <w:semiHidden/>
    <w:rsid w:val="00BB1514"/>
    <w:rPr>
      <w:vertAlign w:val="superscript"/>
    </w:rPr>
  </w:style>
  <w:style w:type="paragraph" w:styleId="aff">
    <w:name w:val="Document Map"/>
    <w:basedOn w:val="a"/>
    <w:link w:val="aff0"/>
    <w:semiHidden/>
    <w:rsid w:val="00BB151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ru" w:eastAsia="ru-RU"/>
    </w:rPr>
  </w:style>
  <w:style w:type="character" w:customStyle="1" w:styleId="aff0">
    <w:name w:val="Схема документа Знак"/>
    <w:basedOn w:val="a0"/>
    <w:link w:val="aff"/>
    <w:semiHidden/>
    <w:rsid w:val="00BB1514"/>
    <w:rPr>
      <w:rFonts w:ascii="Tahoma" w:eastAsia="Times New Roman" w:hAnsi="Tahoma" w:cs="Times New Roman"/>
      <w:sz w:val="20"/>
      <w:szCs w:val="20"/>
      <w:shd w:val="clear" w:color="auto" w:fill="000080"/>
      <w:lang w:val="ru" w:eastAsia="ru-RU"/>
    </w:rPr>
  </w:style>
  <w:style w:type="paragraph" w:styleId="aff1">
    <w:name w:val="Revision"/>
    <w:hidden/>
    <w:semiHidden/>
    <w:rsid w:val="00BB151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" w:eastAsia="ru-RU"/>
    </w:rPr>
  </w:style>
  <w:style w:type="table" w:styleId="aff2">
    <w:name w:val="Table Grid"/>
    <w:basedOn w:val="a1"/>
    <w:uiPriority w:val="39"/>
    <w:rsid w:val="00BB1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val="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BB1514"/>
    <w:pPr>
      <w:spacing w:line="240" w:lineRule="exact"/>
    </w:pPr>
    <w:rPr>
      <w:rFonts w:ascii="Verdana" w:eastAsia="Times New Roman" w:hAnsi="Verdana" w:cs="Times New Roman"/>
      <w:sz w:val="20"/>
      <w:szCs w:val="20"/>
      <w:lang w:val="ru"/>
    </w:rPr>
  </w:style>
  <w:style w:type="paragraph" w:customStyle="1" w:styleId="Style2">
    <w:name w:val="Style2"/>
    <w:basedOn w:val="a"/>
    <w:rsid w:val="00BB1514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ru" w:eastAsia="ru-RU"/>
    </w:rPr>
  </w:style>
  <w:style w:type="character" w:customStyle="1" w:styleId="CharChar23">
    <w:name w:val="Char Char23"/>
    <w:rsid w:val="00BB1514"/>
    <w:rPr>
      <w:rFonts w:ascii="Arial Armenian" w:hAnsi="Arial Armenian"/>
      <w:sz w:val="28"/>
      <w:lang w:val="ru" w:eastAsia="ru-RU" w:bidi="ar-SA"/>
    </w:rPr>
  </w:style>
  <w:style w:type="character" w:customStyle="1" w:styleId="CharChar21">
    <w:name w:val="Char Char21"/>
    <w:rsid w:val="00BB1514"/>
    <w:rPr>
      <w:rFonts w:ascii="Arial LatArm" w:hAnsi="Arial LatArm"/>
      <w:b/>
      <w:color w:val="0000FF"/>
      <w:lang w:val="ru" w:eastAsia="ru-RU" w:bidi="ar-SA"/>
    </w:rPr>
  </w:style>
  <w:style w:type="paragraph" w:styleId="aff3">
    <w:name w:val="List Paragraph"/>
    <w:basedOn w:val="a"/>
    <w:link w:val="aff4"/>
    <w:uiPriority w:val="34"/>
    <w:qFormat/>
    <w:rsid w:val="00BB151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ru" w:eastAsia="ru-RU"/>
    </w:rPr>
  </w:style>
  <w:style w:type="character" w:customStyle="1" w:styleId="CharChar25">
    <w:name w:val="Char Char25"/>
    <w:rsid w:val="00BB1514"/>
    <w:rPr>
      <w:rFonts w:ascii="Arial Armenian" w:hAnsi="Arial Armenian"/>
      <w:sz w:val="28"/>
      <w:lang w:val="ru" w:eastAsia="ru-RU" w:bidi="ar-SA"/>
    </w:rPr>
  </w:style>
  <w:style w:type="character" w:customStyle="1" w:styleId="CharChar24">
    <w:name w:val="Char Char24"/>
    <w:rsid w:val="00BB1514"/>
    <w:rPr>
      <w:rFonts w:ascii="Arial LatArm" w:hAnsi="Arial LatArm"/>
      <w:b/>
      <w:color w:val="0000FF"/>
      <w:lang w:val="ru" w:eastAsia="ru-RU" w:bidi="ar-SA"/>
    </w:rPr>
  </w:style>
  <w:style w:type="paragraph" w:styleId="aff5">
    <w:name w:val="Block Text"/>
    <w:basedOn w:val="a"/>
    <w:rsid w:val="00BB1514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ru"/>
    </w:rPr>
  </w:style>
  <w:style w:type="paragraph" w:customStyle="1" w:styleId="BodyTextIndent22">
    <w:name w:val="Body Text Indent 2+2"/>
    <w:basedOn w:val="a"/>
    <w:next w:val="a"/>
    <w:rsid w:val="00BB151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paragraph" w:customStyle="1" w:styleId="Normal2">
    <w:name w:val="Normal+2"/>
    <w:basedOn w:val="a"/>
    <w:next w:val="a"/>
    <w:rsid w:val="00BB151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paragraph" w:customStyle="1" w:styleId="CharCharCharChar">
    <w:name w:val="Знак Знак Знак Char Char Char Char Знак Знак Знак"/>
    <w:basedOn w:val="a"/>
    <w:rsid w:val="00BB1514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ru" w:eastAsia="ru-RU" w:bidi="he-IL"/>
    </w:rPr>
  </w:style>
  <w:style w:type="paragraph" w:customStyle="1" w:styleId="xl63">
    <w:name w:val="xl63"/>
    <w:basedOn w:val="a"/>
    <w:rsid w:val="00BB1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4">
    <w:name w:val="xl64"/>
    <w:basedOn w:val="a"/>
    <w:rsid w:val="00BB1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5">
    <w:name w:val="xl65"/>
    <w:basedOn w:val="a"/>
    <w:rsid w:val="00BB1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ru"/>
    </w:rPr>
  </w:style>
  <w:style w:type="paragraph" w:customStyle="1" w:styleId="xl66">
    <w:name w:val="xl66"/>
    <w:basedOn w:val="a"/>
    <w:rsid w:val="00BB1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ru"/>
    </w:rPr>
  </w:style>
  <w:style w:type="paragraph" w:customStyle="1" w:styleId="xl67">
    <w:name w:val="xl67"/>
    <w:basedOn w:val="a"/>
    <w:rsid w:val="00BB15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8">
    <w:name w:val="xl68"/>
    <w:basedOn w:val="a"/>
    <w:rsid w:val="00BB15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69">
    <w:name w:val="xl69"/>
    <w:basedOn w:val="a"/>
    <w:rsid w:val="00BB15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0">
    <w:name w:val="xl70"/>
    <w:basedOn w:val="a"/>
    <w:rsid w:val="00BB1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1">
    <w:name w:val="xl71"/>
    <w:basedOn w:val="a"/>
    <w:rsid w:val="00BB1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xl72">
    <w:name w:val="xl72"/>
    <w:basedOn w:val="a"/>
    <w:rsid w:val="00BB15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font5">
    <w:name w:val="font5"/>
    <w:basedOn w:val="a"/>
    <w:rsid w:val="00BB151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font6">
    <w:name w:val="font6"/>
    <w:basedOn w:val="a"/>
    <w:rsid w:val="00BB151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ru"/>
    </w:rPr>
  </w:style>
  <w:style w:type="paragraph" w:customStyle="1" w:styleId="font7">
    <w:name w:val="font7"/>
    <w:basedOn w:val="a"/>
    <w:rsid w:val="00BB1514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ru"/>
    </w:rPr>
  </w:style>
  <w:style w:type="paragraph" w:customStyle="1" w:styleId="font8">
    <w:name w:val="font8"/>
    <w:basedOn w:val="a"/>
    <w:rsid w:val="00BB151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ru"/>
    </w:rPr>
  </w:style>
  <w:style w:type="paragraph" w:customStyle="1" w:styleId="font9">
    <w:name w:val="font9"/>
    <w:basedOn w:val="a"/>
    <w:rsid w:val="00BB151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ru"/>
    </w:rPr>
  </w:style>
  <w:style w:type="paragraph" w:customStyle="1" w:styleId="font10">
    <w:name w:val="font10"/>
    <w:basedOn w:val="a"/>
    <w:rsid w:val="00BB1514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ru"/>
    </w:rPr>
  </w:style>
  <w:style w:type="paragraph" w:customStyle="1" w:styleId="font11">
    <w:name w:val="font11"/>
    <w:basedOn w:val="a"/>
    <w:rsid w:val="00BB151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ru"/>
    </w:rPr>
  </w:style>
  <w:style w:type="paragraph" w:customStyle="1" w:styleId="font12">
    <w:name w:val="font12"/>
    <w:basedOn w:val="a"/>
    <w:rsid w:val="00BB151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ru"/>
    </w:rPr>
  </w:style>
  <w:style w:type="paragraph" w:customStyle="1" w:styleId="font13">
    <w:name w:val="font13"/>
    <w:basedOn w:val="a"/>
    <w:rsid w:val="00BB151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ru"/>
    </w:rPr>
  </w:style>
  <w:style w:type="paragraph" w:customStyle="1" w:styleId="xl73">
    <w:name w:val="xl73"/>
    <w:basedOn w:val="a"/>
    <w:rsid w:val="00BB15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4">
    <w:name w:val="xl74"/>
    <w:basedOn w:val="a"/>
    <w:rsid w:val="00BB15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5">
    <w:name w:val="xl75"/>
    <w:basedOn w:val="a"/>
    <w:rsid w:val="00BB15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110">
    <w:name w:val="Указатель 11"/>
    <w:basedOn w:val="a"/>
    <w:rsid w:val="00BB1514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ru" w:eastAsia="ar-SA"/>
    </w:rPr>
  </w:style>
  <w:style w:type="paragraph" w:customStyle="1" w:styleId="13">
    <w:name w:val="Указатель1"/>
    <w:basedOn w:val="a"/>
    <w:rsid w:val="00BB151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ru" w:eastAsia="ar-SA"/>
    </w:rPr>
  </w:style>
  <w:style w:type="character" w:styleId="aff6">
    <w:name w:val="FollowedHyperlink"/>
    <w:rsid w:val="00BB1514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BB1514"/>
    <w:rPr>
      <w:rFonts w:ascii="Arial LatArm" w:hAnsi="Arial LatArm"/>
      <w:sz w:val="24"/>
      <w:lang w:val="ru" w:eastAsia="ru-RU" w:bidi="ar-SA"/>
    </w:rPr>
  </w:style>
  <w:style w:type="character" w:customStyle="1" w:styleId="CharChar">
    <w:name w:val="Char Char"/>
    <w:locked/>
    <w:rsid w:val="00BB1514"/>
    <w:rPr>
      <w:lang w:val="ru" w:eastAsia="en-US" w:bidi="ar-SA"/>
    </w:rPr>
  </w:style>
  <w:style w:type="paragraph" w:customStyle="1" w:styleId="Char3CharCharChar">
    <w:name w:val="Char3 Char Char Char"/>
    <w:basedOn w:val="a"/>
    <w:next w:val="a"/>
    <w:semiHidden/>
    <w:rsid w:val="00BB1514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ru"/>
    </w:rPr>
  </w:style>
  <w:style w:type="character" w:customStyle="1" w:styleId="aff4">
    <w:name w:val="Абзац списка Знак"/>
    <w:link w:val="aff3"/>
    <w:uiPriority w:val="34"/>
    <w:locked/>
    <w:rsid w:val="00BB1514"/>
    <w:rPr>
      <w:rFonts w:ascii="Times Armenian" w:eastAsia="Times New Roman" w:hAnsi="Times Armenian" w:cs="Times New Roman"/>
      <w:sz w:val="24"/>
      <w:szCs w:val="24"/>
      <w:lang w:val="ru" w:eastAsia="ru-RU"/>
    </w:rPr>
  </w:style>
  <w:style w:type="character" w:styleId="aff7">
    <w:name w:val="Emphasis"/>
    <w:qFormat/>
    <w:rsid w:val="00BB151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BB1514"/>
    <w:rPr>
      <w:color w:val="605E5C"/>
      <w:shd w:val="clear" w:color="auto" w:fill="E1DFDD"/>
    </w:rPr>
  </w:style>
  <w:style w:type="character" w:customStyle="1" w:styleId="CharChar4">
    <w:name w:val="Char Char4"/>
    <w:locked/>
    <w:rsid w:val="00BB1514"/>
    <w:rPr>
      <w:sz w:val="24"/>
      <w:szCs w:val="24"/>
      <w:lang w:val="ru" w:eastAsia="en-US" w:bidi="ar-SA"/>
    </w:rPr>
  </w:style>
  <w:style w:type="paragraph" w:customStyle="1" w:styleId="msonormalcxspmiddle">
    <w:name w:val="msonormalcxspmiddle"/>
    <w:basedOn w:val="a"/>
    <w:rsid w:val="00BB1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CharChar5">
    <w:name w:val="Char Char5"/>
    <w:locked/>
    <w:rsid w:val="00BB1514"/>
    <w:rPr>
      <w:sz w:val="24"/>
      <w:szCs w:val="24"/>
      <w:lang w:val="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901D8-3B8D-41A4-821F-BE399AF9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55</Pages>
  <Words>16487</Words>
  <Characters>93979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Пользователь Windows</cp:lastModifiedBy>
  <cp:revision>11</cp:revision>
  <dcterms:created xsi:type="dcterms:W3CDTF">2022-12-07T13:22:00Z</dcterms:created>
  <dcterms:modified xsi:type="dcterms:W3CDTF">2024-12-05T10:59:00Z</dcterms:modified>
</cp:coreProperties>
</file>